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2436EC" w:rsidRDefault="00486A16" w14:paraId="33AE9E99" w14:textId="77777777">
      <w:pPr>
        <w:spacing w:after="0" w:line="259" w:lineRule="auto"/>
        <w:ind w:left="-853" w:right="11186" w:firstLine="0"/>
      </w:pP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9DF95A" wp14:editId="0B73A07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993" cy="10692003"/>
                <wp:effectExtent l="0" t="0" r="0" b="0"/>
                <wp:wrapTopAndBottom/>
                <wp:docPr id="2123" name="Group 2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3" cy="10692003"/>
                          <a:chOff x="0" y="0"/>
                          <a:chExt cx="7559993" cy="10692003"/>
                        </a:xfrm>
                      </wpg:grpSpPr>
                      <wps:wsp>
                        <wps:cNvPr id="2914" name="Shape 2914"/>
                        <wps:cNvSpPr/>
                        <wps:spPr>
                          <a:xfrm>
                            <a:off x="0" y="0"/>
                            <a:ext cx="7559993" cy="1069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993" h="10692003">
                                <a:moveTo>
                                  <a:pt x="0" y="0"/>
                                </a:moveTo>
                                <a:lnTo>
                                  <a:pt x="7559993" y="0"/>
                                </a:lnTo>
                                <a:lnTo>
                                  <a:pt x="7559993" y="10692003"/>
                                </a:lnTo>
                                <a:lnTo>
                                  <a:pt x="0" y="1069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267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538199" y="2796834"/>
                            <a:ext cx="6343959" cy="1246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38EC3F52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16"/>
                                  <w:sz w:val="129"/>
                                </w:rPr>
                                <w:t>REFERENDA</w:t>
                              </w:r>
                              <w:r>
                                <w:rPr>
                                  <w:b/>
                                  <w:color w:val="FFFEFD"/>
                                  <w:spacing w:val="31"/>
                                  <w:w w:val="116"/>
                                  <w:sz w:val="12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713566" y="5180808"/>
                            <a:ext cx="1140336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7C76AB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8"/>
                                  <w:sz w:val="41"/>
                                </w:rPr>
                                <w:t>TITLE:</w:t>
                              </w:r>
                              <w:r>
                                <w:rPr>
                                  <w:b/>
                                  <w:color w:val="FFFFFF"/>
                                  <w:spacing w:val="10"/>
                                  <w:w w:val="118"/>
                                  <w:sz w:val="4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327791" y="5180808"/>
                            <a:ext cx="1984699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1459120A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6"/>
                                  <w:sz w:val="41"/>
                                </w:rPr>
                                <w:t>BYE</w:t>
                              </w:r>
                              <w:r>
                                <w:rPr>
                                  <w:b/>
                                  <w:color w:val="FFFFFF"/>
                                  <w:spacing w:val="10"/>
                                  <w:w w:val="116"/>
                                  <w:sz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6"/>
                                  <w:sz w:val="41"/>
                                </w:rPr>
                                <w:t>LAW</w:t>
                              </w:r>
                              <w:r>
                                <w:rPr>
                                  <w:b/>
                                  <w:color w:val="FFFFFF"/>
                                  <w:spacing w:val="10"/>
                                  <w:w w:val="116"/>
                                  <w:sz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6"/>
                                  <w:sz w:val="41"/>
                                </w:rPr>
                                <w:t>SIX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713566" y="5574508"/>
                            <a:ext cx="1519648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341057D6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3"/>
                                  <w:sz w:val="41"/>
                                </w:rPr>
                                <w:t>OWNER:</w:t>
                              </w:r>
                              <w:r>
                                <w:rPr>
                                  <w:b/>
                                  <w:color w:val="FFFFFF"/>
                                  <w:spacing w:val="10"/>
                                  <w:w w:val="113"/>
                                  <w:sz w:val="4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327791" y="5574508"/>
                            <a:ext cx="3567795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00152BEB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6"/>
                                  <w:sz w:val="41"/>
                                </w:rPr>
                                <w:t>MARK</w:t>
                              </w:r>
                              <w:r>
                                <w:rPr>
                                  <w:b/>
                                  <w:color w:val="FFFFFF"/>
                                  <w:spacing w:val="5"/>
                                  <w:w w:val="116"/>
                                  <w:sz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6"/>
                                  <w:sz w:val="41"/>
                                </w:rPr>
                                <w:t>FRANCOS</w:t>
                              </w:r>
                              <w:r>
                                <w:rPr>
                                  <w:b/>
                                  <w:color w:val="FFFFFF"/>
                                  <w:spacing w:val="5"/>
                                  <w:w w:val="116"/>
                                  <w:sz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6"/>
                                  <w:sz w:val="41"/>
                                </w:rPr>
                                <w:t>(GPC)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713566" y="5968208"/>
                            <a:ext cx="1952462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5B7340C0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6"/>
                                  <w:sz w:val="41"/>
                                </w:rPr>
                                <w:t>APPROVED:</w:t>
                              </w:r>
                              <w:r>
                                <w:rPr>
                                  <w:b/>
                                  <w:color w:val="FFFFFF"/>
                                  <w:spacing w:val="10"/>
                                  <w:w w:val="116"/>
                                  <w:sz w:val="4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327791" y="5968208"/>
                            <a:ext cx="3169277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C3762E7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20"/>
                                  <w:sz w:val="41"/>
                                </w:rPr>
                                <w:t>STUDENT</w:t>
                              </w:r>
                              <w:r>
                                <w:rPr>
                                  <w:b/>
                                  <w:color w:val="FFFFFF"/>
                                  <w:spacing w:val="10"/>
                                  <w:w w:val="120"/>
                                  <w:sz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20"/>
                                  <w:sz w:val="41"/>
                                </w:rPr>
                                <w:t>COUNCIL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713565" y="6284914"/>
                            <a:ext cx="171479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62EA6E7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spacing w:val="10"/>
                                  <w:sz w:val="4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327789" y="6284914"/>
                            <a:ext cx="1580695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76191ABA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41"/>
                                </w:rPr>
                                <w:t>(01/11/23)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41824" y="7777157"/>
                            <a:ext cx="1905541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3232E89C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4"/>
                                  <w:sz w:val="26"/>
                                </w:rPr>
                                <w:t>Document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4"/>
                                  <w:sz w:val="26"/>
                                </w:rPr>
                                <w:t>History: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7" name="Rectangle 2107"/>
                        <wps:cNvSpPr/>
                        <wps:spPr>
                          <a:xfrm>
                            <a:off x="734330" y="8081957"/>
                            <a:ext cx="688832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6BFDF19A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04"/>
                                  <w:sz w:val="26"/>
                                </w:rPr>
                                <w:t>/11/19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04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6" name="Rectangle 2106"/>
                        <wps:cNvSpPr/>
                        <wps:spPr>
                          <a:xfrm>
                            <a:off x="541824" y="8081957"/>
                            <a:ext cx="256034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61B5172E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26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9" name="Rectangle 2109"/>
                        <wps:cNvSpPr/>
                        <wps:spPr>
                          <a:xfrm>
                            <a:off x="1398033" y="8081957"/>
                            <a:ext cx="5489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74218B92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8" name="Rectangle 2108"/>
                        <wps:cNvSpPr/>
                        <wps:spPr>
                          <a:xfrm>
                            <a:off x="1329186" y="8081957"/>
                            <a:ext cx="9156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8095FB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36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494286" y="8081957"/>
                            <a:ext cx="2879809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0D61F2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Council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approved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updates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1" name="Rectangle 2111"/>
                        <wps:cNvSpPr/>
                        <wps:spPr>
                          <a:xfrm>
                            <a:off x="735321" y="8335957"/>
                            <a:ext cx="739775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897D168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3"/>
                                  <w:sz w:val="26"/>
                                </w:rPr>
                                <w:t>/10/20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0" name="Rectangle 2110"/>
                        <wps:cNvSpPr/>
                        <wps:spPr>
                          <a:xfrm>
                            <a:off x="541824" y="8335957"/>
                            <a:ext cx="257351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31FFBF96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3" name="Rectangle 2113"/>
                        <wps:cNvSpPr/>
                        <wps:spPr>
                          <a:xfrm>
                            <a:off x="1398033" y="8335957"/>
                            <a:ext cx="5489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92895B1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2" name="Rectangle 2112"/>
                        <wps:cNvSpPr/>
                        <wps:spPr>
                          <a:xfrm>
                            <a:off x="1329186" y="8335957"/>
                            <a:ext cx="9156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60EE85B9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36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494286" y="8335957"/>
                            <a:ext cx="2770017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725F551E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Council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approved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updates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4" name="Rectangle 2114"/>
                        <wps:cNvSpPr/>
                        <wps:spPr>
                          <a:xfrm>
                            <a:off x="541824" y="8589956"/>
                            <a:ext cx="261523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1F629F57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7"/>
                                  <w:sz w:val="26"/>
                                </w:rPr>
                                <w:t>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5" name="Rectangle 2115"/>
                        <wps:cNvSpPr/>
                        <wps:spPr>
                          <a:xfrm>
                            <a:off x="738458" y="8589956"/>
                            <a:ext cx="698274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5C90FD0C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06"/>
                                  <w:sz w:val="26"/>
                                </w:rPr>
                                <w:t>/11/22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06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6" name="Rectangle 2116"/>
                        <wps:cNvSpPr/>
                        <wps:spPr>
                          <a:xfrm>
                            <a:off x="1329186" y="8589956"/>
                            <a:ext cx="9156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18B5BD2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36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7" name="Rectangle 2117"/>
                        <wps:cNvSpPr/>
                        <wps:spPr>
                          <a:xfrm>
                            <a:off x="1398033" y="8589956"/>
                            <a:ext cx="5489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6A3A0274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494286" y="8589956"/>
                            <a:ext cx="266022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2B82498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Council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approved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updates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8" name="Rectangle 2118"/>
                        <wps:cNvSpPr/>
                        <wps:spPr>
                          <a:xfrm>
                            <a:off x="541824" y="8843956"/>
                            <a:ext cx="245055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22467B71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0"/>
                                  <w:sz w:val="26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9" name="Rectangle 2119"/>
                        <wps:cNvSpPr/>
                        <wps:spPr>
                          <a:xfrm>
                            <a:off x="726076" y="8843956"/>
                            <a:ext cx="696737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12DCD0CB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06"/>
                                  <w:sz w:val="26"/>
                                </w:rPr>
                                <w:t>/11/23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06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0" name="Rectangle 2120"/>
                        <wps:cNvSpPr/>
                        <wps:spPr>
                          <a:xfrm>
                            <a:off x="1329186" y="8843956"/>
                            <a:ext cx="9156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6898E93A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36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1" name="Rectangle 2121"/>
                        <wps:cNvSpPr/>
                        <wps:spPr>
                          <a:xfrm>
                            <a:off x="1398033" y="8843956"/>
                            <a:ext cx="5489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014A9B89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494286" y="8843956"/>
                            <a:ext cx="2824913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1F5B222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Council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approved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26"/>
                                </w:rPr>
                                <w:t>updates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w w:val="115"/>
                                  <w:sz w:val="2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Shape 29"/>
                        <wps:cNvSpPr/>
                        <wps:spPr>
                          <a:xfrm>
                            <a:off x="483730" y="4992358"/>
                            <a:ext cx="4678096" cy="1776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8096" h="1776819">
                                <a:moveTo>
                                  <a:pt x="0" y="1776819"/>
                                </a:moveTo>
                                <a:lnTo>
                                  <a:pt x="4678096" y="1776819"/>
                                </a:lnTo>
                                <a:lnTo>
                                  <a:pt x="46780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EF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663545" y="840805"/>
                            <a:ext cx="188570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70" h="396697">
                                <a:moveTo>
                                  <a:pt x="120929" y="0"/>
                                </a:moveTo>
                                <a:cubicBezTo>
                                  <a:pt x="157696" y="0"/>
                                  <a:pt x="187528" y="29248"/>
                                  <a:pt x="187528" y="65291"/>
                                </a:cubicBezTo>
                                <a:cubicBezTo>
                                  <a:pt x="187528" y="94856"/>
                                  <a:pt x="188570" y="101689"/>
                                  <a:pt x="188570" y="149073"/>
                                </a:cubicBezTo>
                                <a:lnTo>
                                  <a:pt x="187681" y="217107"/>
                                </a:lnTo>
                                <a:cubicBezTo>
                                  <a:pt x="180010" y="314262"/>
                                  <a:pt x="95631" y="391300"/>
                                  <a:pt x="0" y="396697"/>
                                </a:cubicBezTo>
                                <a:lnTo>
                                  <a:pt x="0" y="262217"/>
                                </a:lnTo>
                                <a:cubicBezTo>
                                  <a:pt x="27394" y="258013"/>
                                  <a:pt x="49174" y="235483"/>
                                  <a:pt x="53911" y="206807"/>
                                </a:cubicBezTo>
                                <a:cubicBezTo>
                                  <a:pt x="53911" y="206807"/>
                                  <a:pt x="54331" y="68212"/>
                                  <a:pt x="54331" y="65291"/>
                                </a:cubicBezTo>
                                <a:cubicBezTo>
                                  <a:pt x="54331" y="62395"/>
                                  <a:pt x="54546" y="59538"/>
                                  <a:pt x="54927" y="56731"/>
                                </a:cubicBezTo>
                                <a:lnTo>
                                  <a:pt x="55728" y="51981"/>
                                </a:lnTo>
                                <a:cubicBezTo>
                                  <a:pt x="62001" y="22288"/>
                                  <a:pt x="88798" y="0"/>
                                  <a:pt x="1209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455099" y="840805"/>
                            <a:ext cx="188570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70" h="396697">
                                <a:moveTo>
                                  <a:pt x="67666" y="0"/>
                                </a:moveTo>
                                <a:cubicBezTo>
                                  <a:pt x="99771" y="0"/>
                                  <a:pt x="126568" y="22288"/>
                                  <a:pt x="132867" y="51981"/>
                                </a:cubicBezTo>
                                <a:lnTo>
                                  <a:pt x="133642" y="56731"/>
                                </a:lnTo>
                                <a:cubicBezTo>
                                  <a:pt x="134023" y="59538"/>
                                  <a:pt x="134239" y="62395"/>
                                  <a:pt x="134239" y="65291"/>
                                </a:cubicBezTo>
                                <a:cubicBezTo>
                                  <a:pt x="134239" y="68212"/>
                                  <a:pt x="134658" y="206807"/>
                                  <a:pt x="134658" y="206807"/>
                                </a:cubicBezTo>
                                <a:cubicBezTo>
                                  <a:pt x="139370" y="235483"/>
                                  <a:pt x="161176" y="258013"/>
                                  <a:pt x="188570" y="262217"/>
                                </a:cubicBezTo>
                                <a:lnTo>
                                  <a:pt x="188570" y="396697"/>
                                </a:lnTo>
                                <a:cubicBezTo>
                                  <a:pt x="92939" y="391300"/>
                                  <a:pt x="8560" y="314262"/>
                                  <a:pt x="889" y="217107"/>
                                </a:cubicBezTo>
                                <a:lnTo>
                                  <a:pt x="0" y="149073"/>
                                </a:lnTo>
                                <a:cubicBezTo>
                                  <a:pt x="0" y="101689"/>
                                  <a:pt x="1041" y="94856"/>
                                  <a:pt x="1041" y="65291"/>
                                </a:cubicBezTo>
                                <a:cubicBezTo>
                                  <a:pt x="1041" y="29248"/>
                                  <a:pt x="30874" y="0"/>
                                  <a:pt x="676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831467" y="840805"/>
                            <a:ext cx="188544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" h="396697">
                                <a:moveTo>
                                  <a:pt x="120904" y="0"/>
                                </a:moveTo>
                                <a:cubicBezTo>
                                  <a:pt x="157671" y="0"/>
                                  <a:pt x="187503" y="29248"/>
                                  <a:pt x="187503" y="65291"/>
                                </a:cubicBezTo>
                                <a:cubicBezTo>
                                  <a:pt x="187503" y="94856"/>
                                  <a:pt x="188544" y="101689"/>
                                  <a:pt x="188544" y="149073"/>
                                </a:cubicBezTo>
                                <a:lnTo>
                                  <a:pt x="187655" y="217107"/>
                                </a:lnTo>
                                <a:cubicBezTo>
                                  <a:pt x="180010" y="314262"/>
                                  <a:pt x="95606" y="391300"/>
                                  <a:pt x="0" y="396697"/>
                                </a:cubicBezTo>
                                <a:lnTo>
                                  <a:pt x="0" y="262217"/>
                                </a:lnTo>
                                <a:cubicBezTo>
                                  <a:pt x="27369" y="258013"/>
                                  <a:pt x="49175" y="235483"/>
                                  <a:pt x="53924" y="206807"/>
                                </a:cubicBezTo>
                                <a:cubicBezTo>
                                  <a:pt x="53924" y="206807"/>
                                  <a:pt x="54280" y="68212"/>
                                  <a:pt x="54280" y="65291"/>
                                </a:cubicBezTo>
                                <a:cubicBezTo>
                                  <a:pt x="54280" y="62395"/>
                                  <a:pt x="54521" y="59538"/>
                                  <a:pt x="54902" y="56731"/>
                                </a:cubicBezTo>
                                <a:lnTo>
                                  <a:pt x="55715" y="51981"/>
                                </a:lnTo>
                                <a:cubicBezTo>
                                  <a:pt x="61976" y="22288"/>
                                  <a:pt x="88798" y="0"/>
                                  <a:pt x="1209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623022" y="840805"/>
                            <a:ext cx="188544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" h="396697">
                                <a:moveTo>
                                  <a:pt x="67615" y="0"/>
                                </a:moveTo>
                                <a:cubicBezTo>
                                  <a:pt x="99746" y="0"/>
                                  <a:pt x="126568" y="22288"/>
                                  <a:pt x="132842" y="51981"/>
                                </a:cubicBezTo>
                                <a:lnTo>
                                  <a:pt x="133617" y="56731"/>
                                </a:lnTo>
                                <a:cubicBezTo>
                                  <a:pt x="133998" y="59538"/>
                                  <a:pt x="134239" y="62395"/>
                                  <a:pt x="134239" y="65291"/>
                                </a:cubicBezTo>
                                <a:cubicBezTo>
                                  <a:pt x="134239" y="68212"/>
                                  <a:pt x="134633" y="206807"/>
                                  <a:pt x="134633" y="206807"/>
                                </a:cubicBezTo>
                                <a:cubicBezTo>
                                  <a:pt x="139370" y="235483"/>
                                  <a:pt x="161150" y="258013"/>
                                  <a:pt x="188544" y="262217"/>
                                </a:cubicBezTo>
                                <a:lnTo>
                                  <a:pt x="188544" y="396697"/>
                                </a:lnTo>
                                <a:cubicBezTo>
                                  <a:pt x="92913" y="391300"/>
                                  <a:pt x="8534" y="314262"/>
                                  <a:pt x="864" y="217107"/>
                                </a:cubicBezTo>
                                <a:lnTo>
                                  <a:pt x="0" y="149073"/>
                                </a:lnTo>
                                <a:cubicBezTo>
                                  <a:pt x="0" y="101689"/>
                                  <a:pt x="1016" y="94856"/>
                                  <a:pt x="1016" y="65291"/>
                                </a:cubicBezTo>
                                <a:cubicBezTo>
                                  <a:pt x="1016" y="29248"/>
                                  <a:pt x="30848" y="0"/>
                                  <a:pt x="676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097855" y="840805"/>
                            <a:ext cx="188608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08" h="396697">
                                <a:moveTo>
                                  <a:pt x="120967" y="0"/>
                                </a:moveTo>
                                <a:cubicBezTo>
                                  <a:pt x="157734" y="0"/>
                                  <a:pt x="187566" y="29248"/>
                                  <a:pt x="187566" y="65291"/>
                                </a:cubicBezTo>
                                <a:cubicBezTo>
                                  <a:pt x="187566" y="94856"/>
                                  <a:pt x="188608" y="101689"/>
                                  <a:pt x="188608" y="149073"/>
                                </a:cubicBezTo>
                                <a:lnTo>
                                  <a:pt x="187719" y="217107"/>
                                </a:lnTo>
                                <a:cubicBezTo>
                                  <a:pt x="180022" y="314262"/>
                                  <a:pt x="95669" y="391300"/>
                                  <a:pt x="0" y="396697"/>
                                </a:cubicBezTo>
                                <a:lnTo>
                                  <a:pt x="0" y="262217"/>
                                </a:lnTo>
                                <a:cubicBezTo>
                                  <a:pt x="27432" y="258013"/>
                                  <a:pt x="49213" y="235483"/>
                                  <a:pt x="53950" y="206807"/>
                                </a:cubicBezTo>
                                <a:cubicBezTo>
                                  <a:pt x="53950" y="206807"/>
                                  <a:pt x="54369" y="68212"/>
                                  <a:pt x="54369" y="65291"/>
                                </a:cubicBezTo>
                                <a:cubicBezTo>
                                  <a:pt x="54369" y="62395"/>
                                  <a:pt x="54546" y="59538"/>
                                  <a:pt x="54902" y="56731"/>
                                </a:cubicBezTo>
                                <a:lnTo>
                                  <a:pt x="55740" y="51981"/>
                                </a:lnTo>
                                <a:cubicBezTo>
                                  <a:pt x="62014" y="22288"/>
                                  <a:pt x="88836" y="0"/>
                                  <a:pt x="12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889448" y="840805"/>
                            <a:ext cx="188570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70" h="396697">
                                <a:moveTo>
                                  <a:pt x="67640" y="0"/>
                                </a:moveTo>
                                <a:cubicBezTo>
                                  <a:pt x="99746" y="0"/>
                                  <a:pt x="126568" y="22288"/>
                                  <a:pt x="132829" y="51981"/>
                                </a:cubicBezTo>
                                <a:lnTo>
                                  <a:pt x="133642" y="56731"/>
                                </a:lnTo>
                                <a:cubicBezTo>
                                  <a:pt x="134023" y="59538"/>
                                  <a:pt x="134239" y="62395"/>
                                  <a:pt x="134239" y="65291"/>
                                </a:cubicBezTo>
                                <a:cubicBezTo>
                                  <a:pt x="134239" y="68212"/>
                                  <a:pt x="134620" y="206807"/>
                                  <a:pt x="134620" y="206807"/>
                                </a:cubicBezTo>
                                <a:cubicBezTo>
                                  <a:pt x="139395" y="235483"/>
                                  <a:pt x="161150" y="258013"/>
                                  <a:pt x="188570" y="262217"/>
                                </a:cubicBezTo>
                                <a:lnTo>
                                  <a:pt x="188570" y="396697"/>
                                </a:lnTo>
                                <a:cubicBezTo>
                                  <a:pt x="92939" y="391300"/>
                                  <a:pt x="8534" y="314262"/>
                                  <a:pt x="889" y="217107"/>
                                </a:cubicBezTo>
                                <a:lnTo>
                                  <a:pt x="0" y="149073"/>
                                </a:lnTo>
                                <a:cubicBezTo>
                                  <a:pt x="0" y="101689"/>
                                  <a:pt x="1041" y="94856"/>
                                  <a:pt x="1041" y="65291"/>
                                </a:cubicBezTo>
                                <a:cubicBezTo>
                                  <a:pt x="1041" y="29248"/>
                                  <a:pt x="30848" y="0"/>
                                  <a:pt x="676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324056" y="841122"/>
                            <a:ext cx="124092" cy="240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092" h="240259">
                                <a:moveTo>
                                  <a:pt x="123977" y="0"/>
                                </a:moveTo>
                                <a:lnTo>
                                  <a:pt x="124092" y="0"/>
                                </a:lnTo>
                                <a:lnTo>
                                  <a:pt x="124092" y="240259"/>
                                </a:lnTo>
                                <a:cubicBezTo>
                                  <a:pt x="119672" y="238735"/>
                                  <a:pt x="114783" y="236106"/>
                                  <a:pt x="97333" y="229451"/>
                                </a:cubicBezTo>
                                <a:cubicBezTo>
                                  <a:pt x="80289" y="222949"/>
                                  <a:pt x="50546" y="211582"/>
                                  <a:pt x="36843" y="202057"/>
                                </a:cubicBezTo>
                                <a:cubicBezTo>
                                  <a:pt x="2858" y="178016"/>
                                  <a:pt x="0" y="145428"/>
                                  <a:pt x="0" y="122568"/>
                                </a:cubicBezTo>
                                <a:cubicBezTo>
                                  <a:pt x="0" y="50394"/>
                                  <a:pt x="59017" y="0"/>
                                  <a:pt x="1239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469056" y="979438"/>
                            <a:ext cx="130391" cy="257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91" h="257353">
                                <a:moveTo>
                                  <a:pt x="0" y="0"/>
                                </a:moveTo>
                                <a:cubicBezTo>
                                  <a:pt x="74384" y="25565"/>
                                  <a:pt x="130391" y="49835"/>
                                  <a:pt x="129769" y="133769"/>
                                </a:cubicBezTo>
                                <a:cubicBezTo>
                                  <a:pt x="129197" y="201790"/>
                                  <a:pt x="73939" y="256908"/>
                                  <a:pt x="5105" y="256908"/>
                                </a:cubicBezTo>
                                <a:cubicBezTo>
                                  <a:pt x="3277" y="256908"/>
                                  <a:pt x="1613" y="257086"/>
                                  <a:pt x="0" y="2573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469045" y="841788"/>
                            <a:ext cx="113297" cy="1278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97" h="127889">
                                <a:moveTo>
                                  <a:pt x="0" y="0"/>
                                </a:moveTo>
                                <a:cubicBezTo>
                                  <a:pt x="10566" y="241"/>
                                  <a:pt x="69228" y="3315"/>
                                  <a:pt x="99479" y="43180"/>
                                </a:cubicBezTo>
                                <a:cubicBezTo>
                                  <a:pt x="108013" y="52045"/>
                                  <a:pt x="113297" y="64364"/>
                                  <a:pt x="113297" y="78003"/>
                                </a:cubicBezTo>
                                <a:cubicBezTo>
                                  <a:pt x="113297" y="104940"/>
                                  <a:pt x="99301" y="127889"/>
                                  <a:pt x="67132" y="126784"/>
                                </a:cubicBezTo>
                                <a:cubicBezTo>
                                  <a:pt x="60655" y="126517"/>
                                  <a:pt x="54394" y="125324"/>
                                  <a:pt x="48781" y="122733"/>
                                </a:cubicBezTo>
                                <a:cubicBezTo>
                                  <a:pt x="37541" y="118428"/>
                                  <a:pt x="11125" y="108382"/>
                                  <a:pt x="0" y="10458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315344" y="1084318"/>
                            <a:ext cx="132804" cy="153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804" h="153581">
                                <a:moveTo>
                                  <a:pt x="45644" y="0"/>
                                </a:moveTo>
                                <a:cubicBezTo>
                                  <a:pt x="49111" y="0"/>
                                  <a:pt x="52451" y="445"/>
                                  <a:pt x="55639" y="1283"/>
                                </a:cubicBezTo>
                                <a:lnTo>
                                  <a:pt x="55969" y="1194"/>
                                </a:lnTo>
                                <a:lnTo>
                                  <a:pt x="57468" y="1854"/>
                                </a:lnTo>
                                <a:cubicBezTo>
                                  <a:pt x="59703" y="2515"/>
                                  <a:pt x="61824" y="3404"/>
                                  <a:pt x="63906" y="4509"/>
                                </a:cubicBezTo>
                                <a:lnTo>
                                  <a:pt x="132804" y="32944"/>
                                </a:lnTo>
                                <a:lnTo>
                                  <a:pt x="132804" y="152718"/>
                                </a:lnTo>
                                <a:cubicBezTo>
                                  <a:pt x="115672" y="153581"/>
                                  <a:pt x="79007" y="150597"/>
                                  <a:pt x="35979" y="118224"/>
                                </a:cubicBezTo>
                                <a:cubicBezTo>
                                  <a:pt x="24524" y="109601"/>
                                  <a:pt x="17564" y="100559"/>
                                  <a:pt x="13513" y="92227"/>
                                </a:cubicBezTo>
                                <a:cubicBezTo>
                                  <a:pt x="5156" y="82474"/>
                                  <a:pt x="0" y="68898"/>
                                  <a:pt x="0" y="53950"/>
                                </a:cubicBezTo>
                                <a:cubicBezTo>
                                  <a:pt x="0" y="24143"/>
                                  <a:pt x="20434" y="0"/>
                                  <a:pt x="45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6561980" y="10213040"/>
                            <a:ext cx="719304" cy="197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1DC4A48C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18"/>
                                  <w:sz w:val="20"/>
                                </w:rPr>
                                <w:t>uusu.org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083C1FC4">
              <v:group id="Group 2123" style="position:absolute;left:0;text-align:left;margin-left:0;margin-top:0;width:595.3pt;height:841.9pt;z-index:251658240;mso-position-horizontal-relative:page;mso-position-vertical-relative:page" coordsize="75599,106920" o:spid="_x0000_s1026" w14:anchorId="149DF9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">
                <v:shape id="Shape 2914" style="position:absolute;width:75599;height:106920;visibility:visible;mso-wrap-style:square;v-text-anchor:top" coordsize="7559993,10692003" o:spid="_x0000_s1027" fillcolor="#4a2673" stroked="f" strokeweight="0" path="m,l7559993,r,10692003l,1069200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">
                  <v:stroke miterlimit="83231f" joinstyle="miter"/>
                  <v:path textboxrect="0,0,7559993,10692003" arrowok="t"/>
                </v:shape>
                <v:rect id="Rectangle 7" style="position:absolute;left:5381;top:27968;width:63440;height:12466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>
                  <v:textbox inset="0,0,0,0">
                    <w:txbxContent>
                      <w:p w:rsidR="002436EC" w:rsidRDefault="00486A16" w14:paraId="6C2E57D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16"/>
                            <w:sz w:val="129"/>
                          </w:rPr>
                          <w:t>REFERENDA</w:t>
                        </w:r>
                        <w:r>
                          <w:rPr>
                            <w:b/>
                            <w:color w:val="FFFEFD"/>
                            <w:spacing w:val="31"/>
                            <w:w w:val="116"/>
                            <w:sz w:val="12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style="position:absolute;left:7135;top:51808;width:11404;height:3844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  <v:textbox inset="0,0,0,0">
                    <w:txbxContent>
                      <w:p w:rsidR="002436EC" w:rsidRDefault="00486A16" w14:paraId="3837FC3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8"/>
                            <w:sz w:val="41"/>
                          </w:rPr>
                          <w:t>TITLE:</w:t>
                        </w:r>
                        <w:r>
                          <w:rPr>
                            <w:b/>
                            <w:color w:val="FFFFFF"/>
                            <w:spacing w:val="10"/>
                            <w:w w:val="118"/>
                            <w:sz w:val="41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9" style="position:absolute;left:23277;top:51808;width:19847;height:3844;visibility:visible;mso-wrap-style:square;v-text-anchor:top" o:spid="_x0000_s103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  <v:textbox inset="0,0,0,0">
                    <w:txbxContent>
                      <w:p w:rsidR="002436EC" w:rsidRDefault="00486A16" w14:paraId="36775480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6"/>
                            <w:sz w:val="41"/>
                          </w:rPr>
                          <w:t>BYE</w:t>
                        </w:r>
                        <w:r>
                          <w:rPr>
                            <w:b/>
                            <w:color w:val="FFFFFF"/>
                            <w:spacing w:val="10"/>
                            <w:w w:val="116"/>
                            <w:sz w:val="4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6"/>
                            <w:sz w:val="41"/>
                          </w:rPr>
                          <w:t>LAW</w:t>
                        </w:r>
                        <w:r>
                          <w:rPr>
                            <w:b/>
                            <w:color w:val="FFFFFF"/>
                            <w:spacing w:val="10"/>
                            <w:w w:val="116"/>
                            <w:sz w:val="4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6"/>
                            <w:sz w:val="41"/>
                          </w:rPr>
                          <w:t>SIX</w:t>
                        </w:r>
                      </w:p>
                    </w:txbxContent>
                  </v:textbox>
                </v:rect>
                <v:rect id="Rectangle 10" style="position:absolute;left:7135;top:55745;width:15197;height:3844;visibility:visible;mso-wrap-style:square;v-text-anchor:top" o:spid="_x0000_s103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>
                  <v:textbox inset="0,0,0,0">
                    <w:txbxContent>
                      <w:p w:rsidR="002436EC" w:rsidRDefault="00486A16" w14:paraId="1B8AD290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3"/>
                            <w:sz w:val="41"/>
                          </w:rPr>
                          <w:t>OWNER:</w:t>
                        </w:r>
                        <w:r>
                          <w:rPr>
                            <w:b/>
                            <w:color w:val="FFFFFF"/>
                            <w:spacing w:val="10"/>
                            <w:w w:val="113"/>
                            <w:sz w:val="41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1" style="position:absolute;left:23277;top:55745;width:35678;height:3844;visibility:visible;mso-wrap-style:square;v-text-anchor:top" o:spid="_x0000_s103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>
                  <v:textbox inset="0,0,0,0">
                    <w:txbxContent>
                      <w:p w:rsidR="002436EC" w:rsidRDefault="00486A16" w14:paraId="42054BEE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6"/>
                            <w:sz w:val="41"/>
                          </w:rPr>
                          <w:t>MARK</w:t>
                        </w:r>
                        <w:r>
                          <w:rPr>
                            <w:b/>
                            <w:color w:val="FFFFFF"/>
                            <w:spacing w:val="5"/>
                            <w:w w:val="116"/>
                            <w:sz w:val="4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6"/>
                            <w:sz w:val="41"/>
                          </w:rPr>
                          <w:t>FRANCOS</w:t>
                        </w:r>
                        <w:r>
                          <w:rPr>
                            <w:b/>
                            <w:color w:val="FFFFFF"/>
                            <w:spacing w:val="5"/>
                            <w:w w:val="116"/>
                            <w:sz w:val="4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6"/>
                            <w:sz w:val="41"/>
                          </w:rPr>
                          <w:t>(GPC)</w:t>
                        </w:r>
                      </w:p>
                    </w:txbxContent>
                  </v:textbox>
                </v:rect>
                <v:rect id="Rectangle 12" style="position:absolute;left:7135;top:59682;width:19525;height:3844;visibility:visible;mso-wrap-style:square;v-text-anchor:top" o:spid="_x0000_s103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>
                  <v:textbox inset="0,0,0,0">
                    <w:txbxContent>
                      <w:p w:rsidR="002436EC" w:rsidRDefault="00486A16" w14:paraId="2B3A9DE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6"/>
                            <w:sz w:val="41"/>
                          </w:rPr>
                          <w:t>APPROVED:</w:t>
                        </w:r>
                        <w:r>
                          <w:rPr>
                            <w:b/>
                            <w:color w:val="FFFFFF"/>
                            <w:spacing w:val="10"/>
                            <w:w w:val="116"/>
                            <w:sz w:val="4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style="position:absolute;left:23277;top:59682;width:31693;height:3844;visibility:visible;mso-wrap-style:square;v-text-anchor:top" o:spid="_x0000_s103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>
                  <v:textbox inset="0,0,0,0">
                    <w:txbxContent>
                      <w:p w:rsidR="002436EC" w:rsidRDefault="00486A16" w14:paraId="608E7A3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20"/>
                            <w:sz w:val="41"/>
                          </w:rPr>
                          <w:t>STUDENT</w:t>
                        </w:r>
                        <w:r>
                          <w:rPr>
                            <w:b/>
                            <w:color w:val="FFFFFF"/>
                            <w:spacing w:val="10"/>
                            <w:w w:val="120"/>
                            <w:sz w:val="4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20"/>
                            <w:sz w:val="41"/>
                          </w:rPr>
                          <w:t>COUNCIL</w:t>
                        </w:r>
                      </w:p>
                    </w:txbxContent>
                  </v:textbox>
                </v:rect>
                <v:rect id="Rectangle 14" style="position:absolute;left:7135;top:62849;width:1715;height:3844;visibility:visible;mso-wrap-style:square;v-text-anchor:top" o:spid="_x0000_s103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>
                  <v:textbox inset="0,0,0,0">
                    <w:txbxContent>
                      <w:p w:rsidR="002436EC" w:rsidRDefault="00486A16" w14:paraId="0DFAE63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spacing w:val="10"/>
                            <w:sz w:val="41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" style="position:absolute;left:23277;top:62849;width:15807;height:3844;visibility:visible;mso-wrap-style:square;v-text-anchor:top" o:spid="_x0000_s103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>
                  <v:textbox inset="0,0,0,0">
                    <w:txbxContent>
                      <w:p w:rsidR="002436EC" w:rsidRDefault="00486A16" w14:paraId="74B803A2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05"/>
                            <w:sz w:val="41"/>
                          </w:rPr>
                          <w:t>(01/11/23)</w:t>
                        </w:r>
                      </w:p>
                    </w:txbxContent>
                  </v:textbox>
                </v:rect>
                <v:rect id="Rectangle 16" style="position:absolute;left:5418;top:77771;width:19055;height:2462;visibility:visible;mso-wrap-style:square;v-text-anchor:top" o:spid="_x0000_s103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>
                  <v:textbox inset="0,0,0,0">
                    <w:txbxContent>
                      <w:p w:rsidR="002436EC" w:rsidRDefault="00486A16" w14:paraId="1BD3953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4"/>
                            <w:sz w:val="26"/>
                          </w:rPr>
                          <w:t>Document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4"/>
                            <w:sz w:val="26"/>
                          </w:rPr>
                          <w:t>History:</w:t>
                        </w:r>
                      </w:p>
                    </w:txbxContent>
                  </v:textbox>
                </v:rect>
                <v:rect id="Rectangle 2107" style="position:absolute;left:7343;top:80819;width:6888;height:2462;visibility:visible;mso-wrap-style:square;v-text-anchor:top" o:spid="_x0000_s103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BxxgAAAN0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2E0gf834QnI5R8AAAD//wMAUEsBAi0AFAAGAAgAAAAhANvh9svuAAAAhQEAABMAAAAAAAAA&#10;AAAAAAAAAAAAAFtDb250ZW50X1R5cGVzXS54bWxQSwECLQAUAAYACAAAACEAWvQsW78AAAAVAQAA&#10;CwAAAAAAAAAAAAAAAAAfAQAAX3JlbHMvLnJlbHNQSwECLQAUAAYACAAAACEAKclAccYAAADdAAAA&#10;DwAAAAAAAAAAAAAAAAAHAgAAZHJzL2Rvd25yZXYueG1sUEsFBgAAAAADAAMAtwAAAPoCAAAAAA==&#10;">
                  <v:textbox inset="0,0,0,0">
                    <w:txbxContent>
                      <w:p w:rsidR="002436EC" w:rsidRDefault="00486A16" w14:paraId="7BB7CC00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04"/>
                            <w:sz w:val="26"/>
                          </w:rPr>
                          <w:t>/11/19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04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06" style="position:absolute;left:5418;top:80819;width:2560;height:2462;visibility:visible;mso-wrap-style:square;v-text-anchor:top" o:spid="_x0000_s103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XqxwAAAN0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RjH8vglPQGZ3AAAA//8DAFBLAQItABQABgAIAAAAIQDb4fbL7gAAAIUBAAATAAAAAAAA&#10;AAAAAAAAAAAAAABbQ29udGVudF9UeXBlc10ueG1sUEsBAi0AFAAGAAgAAAAhAFr0LFu/AAAAFQEA&#10;AAsAAAAAAAAAAAAAAAAAHwEAAF9yZWxzLy5yZWxzUEsBAi0AFAAGAAgAAAAhAEaF5erHAAAA3QAA&#10;AA8AAAAAAAAAAAAAAAAABwIAAGRycy9kb3ducmV2LnhtbFBLBQYAAAAAAwADALcAAAD7AgAAAAA=&#10;">
                  <v:textbox inset="0,0,0,0">
                    <w:txbxContent>
                      <w:p w:rsidR="002436EC" w:rsidRDefault="00486A16" w14:paraId="36334656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26</w:t>
                        </w:r>
                      </w:p>
                    </w:txbxContent>
                  </v:textbox>
                </v:rect>
                <v:rect id="Rectangle 2109" style="position:absolute;left:13980;top:80819;width:549;height:2462;visibility:visible;mso-wrap-style:square;v-text-anchor:top" o:spid="_x0000_s104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nGYxgAAAN0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6LE/h7E56AXP0CAAD//wMAUEsBAi0AFAAGAAgAAAAhANvh9svuAAAAhQEAABMAAAAAAAAA&#10;AAAAAAAAAAAAAFtDb250ZW50X1R5cGVzXS54bWxQSwECLQAUAAYACAAAACEAWvQsW78AAAAVAQAA&#10;CwAAAAAAAAAAAAAAAAAfAQAAX3JlbHMvLnJlbHNQSwECLQAUAAYACAAAACEANxpxmMYAAADdAAAA&#10;DwAAAAAAAAAAAAAAAAAHAgAAZHJzL2Rvd25yZXYueG1sUEsFBgAAAAADAAMAtwAAAPoCAAAAAA==&#10;">
                  <v:textbox inset="0,0,0,0">
                    <w:txbxContent>
                      <w:p w:rsidR="002436EC" w:rsidRDefault="00486A16" w14:paraId="29D6B04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08" style="position:absolute;left:13291;top:80819;width:916;height:2462;visibility:visible;mso-wrap-style:square;v-text-anchor:top" o:spid="_x0000_s104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">
                  <v:textbox inset="0,0,0,0">
                    <w:txbxContent>
                      <w:p w:rsidR="002436EC" w:rsidRDefault="00486A16" w14:paraId="6A09E912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36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19" style="position:absolute;left:14942;top:80819;width:28798;height:2462;visibility:visible;mso-wrap-style:square;v-text-anchor:top" o:spid="_x0000_s104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>
                  <v:textbox inset="0,0,0,0">
                    <w:txbxContent>
                      <w:p w:rsidR="002436EC" w:rsidRDefault="00486A16" w14:paraId="19EF0328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Council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approved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updates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2111" style="position:absolute;left:7353;top:83359;width:7397;height:2462;visibility:visible;mso-wrap-style:square;v-text-anchor:top" o:spid="_x0000_s104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">
                  <v:textbox inset="0,0,0,0">
                    <w:txbxContent>
                      <w:p w:rsidR="002436EC" w:rsidRDefault="00486A16" w14:paraId="5DACBE82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3"/>
                            <w:sz w:val="26"/>
                          </w:rPr>
                          <w:t>/10/20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0" style="position:absolute;left:5418;top:83359;width:2573;height:2462;visibility:visible;mso-wrap-style:square;v-text-anchor:top" o:spid="_x0000_s104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">
                  <v:textbox inset="0,0,0,0">
                    <w:txbxContent>
                      <w:p w:rsidR="002436EC" w:rsidRDefault="00486A16" w14:paraId="57393B2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28</w:t>
                        </w:r>
                      </w:p>
                    </w:txbxContent>
                  </v:textbox>
                </v:rect>
                <v:rect id="Rectangle 2113" style="position:absolute;left:13980;top:83359;width:549;height:2462;visibility:visible;mso-wrap-style:square;v-text-anchor:top" o:spid="_x0000_s104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">
                  <v:textbox inset="0,0,0,0">
                    <w:txbxContent>
                      <w:p w:rsidR="002436EC" w:rsidRDefault="00486A16" w14:paraId="0A6959E7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2" style="position:absolute;left:13291;top:83359;width:916;height:2462;visibility:visible;mso-wrap-style:square;v-text-anchor:top" o:spid="_x0000_s104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">
                  <v:textbox inset="0,0,0,0">
                    <w:txbxContent>
                      <w:p w:rsidR="002436EC" w:rsidRDefault="00486A16" w14:paraId="33E67AC6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36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22" style="position:absolute;left:14942;top:83359;width:27701;height:2462;visibility:visible;mso-wrap-style:square;v-text-anchor:top" o:spid="_x0000_s104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>
                  <v:textbox inset="0,0,0,0">
                    <w:txbxContent>
                      <w:p w:rsidR="002436EC" w:rsidRDefault="00486A16" w14:paraId="70248326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Council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approved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updates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114" style="position:absolute;left:5418;top:85899;width:2615;height:2462;visibility:visible;mso-wrap-style:square;v-text-anchor:top" o:spid="_x0000_s104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">
                  <v:textbox inset="0,0,0,0">
                    <w:txbxContent>
                      <w:p w:rsidR="002436EC" w:rsidRDefault="00486A16" w14:paraId="385FFFD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7"/>
                            <w:sz w:val="26"/>
                          </w:rPr>
                          <w:t>02</w:t>
                        </w:r>
                      </w:p>
                    </w:txbxContent>
                  </v:textbox>
                </v:rect>
                <v:rect id="Rectangle 2115" style="position:absolute;left:7384;top:85899;width:6983;height:2462;visibility:visible;mso-wrap-style:square;v-text-anchor:top" o:spid="_x0000_s104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">
                  <v:textbox inset="0,0,0,0">
                    <w:txbxContent>
                      <w:p w:rsidR="002436EC" w:rsidRDefault="00486A16" w14:paraId="31FBB42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06"/>
                            <w:sz w:val="26"/>
                          </w:rPr>
                          <w:t>/11/22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06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6" style="position:absolute;left:13291;top:85899;width:916;height:2462;visibility:visible;mso-wrap-style:square;v-text-anchor:top" o:spid="_x0000_s105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">
                  <v:textbox inset="0,0,0,0">
                    <w:txbxContent>
                      <w:p w:rsidR="002436EC" w:rsidRDefault="00486A16" w14:paraId="1BBD13F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36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2117" style="position:absolute;left:13980;top:85899;width:549;height:2462;visibility:visible;mso-wrap-style:square;v-text-anchor:top" o:spid="_x0000_s105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">
                  <v:textbox inset="0,0,0,0">
                    <w:txbxContent>
                      <w:p w:rsidR="002436EC" w:rsidRDefault="00486A16" w14:paraId="100C5B58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style="position:absolute;left:14942;top:85899;width:26603;height:2462;visibility:visible;mso-wrap-style:square;v-text-anchor:top" o:spid="_x0000_s105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>
                  <v:textbox inset="0,0,0,0">
                    <w:txbxContent>
                      <w:p w:rsidR="002436EC" w:rsidRDefault="00486A16" w14:paraId="7C24B115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Council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approved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updates</w:t>
                        </w:r>
                      </w:p>
                    </w:txbxContent>
                  </v:textbox>
                </v:rect>
                <v:rect id="Rectangle 2118" style="position:absolute;left:5418;top:88439;width:2450;height:2462;visibility:visible;mso-wrap-style:square;v-text-anchor:top" o:spid="_x0000_s105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">
                  <v:textbox inset="0,0,0,0">
                    <w:txbxContent>
                      <w:p w:rsidR="002436EC" w:rsidRDefault="00486A16" w14:paraId="5B4507BE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0"/>
                            <w:sz w:val="26"/>
                          </w:rPr>
                          <w:t>01</w:t>
                        </w:r>
                      </w:p>
                    </w:txbxContent>
                  </v:textbox>
                </v:rect>
                <v:rect id="Rectangle 2119" style="position:absolute;left:7260;top:88439;width:6968;height:2462;visibility:visible;mso-wrap-style:square;v-text-anchor:top" o:spid="_x0000_s105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">
                  <v:textbox inset="0,0,0,0">
                    <w:txbxContent>
                      <w:p w:rsidR="002436EC" w:rsidRDefault="00486A16" w14:paraId="4FCAA8D1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06"/>
                            <w:sz w:val="26"/>
                          </w:rPr>
                          <w:t>/11/23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06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20" style="position:absolute;left:13291;top:88439;width:916;height:2462;visibility:visible;mso-wrap-style:square;v-text-anchor:top" o:spid="_x0000_s105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">
                  <v:textbox inset="0,0,0,0">
                    <w:txbxContent>
                      <w:p w:rsidR="002436EC" w:rsidRDefault="00486A16" w14:paraId="0BE14808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36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2121" style="position:absolute;left:13980;top:88439;width:549;height:2462;visibility:visible;mso-wrap-style:square;v-text-anchor:top" o:spid="_x0000_s105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">
                  <v:textbox inset="0,0,0,0">
                    <w:txbxContent>
                      <w:p w:rsidR="002436EC" w:rsidRDefault="00486A16" w14:paraId="12F40E8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style="position:absolute;left:14942;top:88439;width:28249;height:2462;visibility:visible;mso-wrap-style:square;v-text-anchor:top" o:spid="_x0000_s105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>
                  <v:textbox inset="0,0,0,0">
                    <w:txbxContent>
                      <w:p w:rsidR="002436EC" w:rsidRDefault="00486A16" w14:paraId="46C66E40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Council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approved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15"/>
                            <w:sz w:val="26"/>
                          </w:rPr>
                          <w:t>updates</w:t>
                        </w:r>
                        <w:r>
                          <w:rPr>
                            <w:b/>
                            <w:color w:val="FFFFFF"/>
                            <w:spacing w:val="6"/>
                            <w:w w:val="115"/>
                            <w:sz w:val="26"/>
                          </w:rPr>
                          <w:t xml:space="preserve">   </w:t>
                        </w:r>
                      </w:p>
                    </w:txbxContent>
                  </v:textbox>
                </v:rect>
                <v:shape id="Shape 29" style="position:absolute;left:4837;top:49923;width:46781;height:17768;visibility:visible;mso-wrap-style:square;v-text-anchor:top" coordsize="4678096,1776819" o:spid="_x0000_s1058" filled="f" strokecolor="#fffefd" strokeweight="1pt" path="m,1776819r4678096,l4678096,,,,,177681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">
                  <v:stroke miterlimit="1" joinstyle="miter"/>
                  <v:path textboxrect="0,0,4678096,1776819" arrowok="t"/>
                </v:shape>
                <v:shape id="Shape 30" style="position:absolute;left:6635;top:8408;width:1886;height:3967;visibility:visible;mso-wrap-style:square;v-text-anchor:top" coordsize="188570,396697" o:spid="_x0000_s1059" fillcolor="#fffefd" stroked="f" strokeweight="0" path="m120929,v36767,,66599,29248,66599,65291c187528,94856,188570,101689,188570,149073r-889,68034c180010,314262,95631,391300,,396697l,262217v27394,-4204,49174,-26734,53911,-55410c53911,206807,54331,68212,54331,65291v,-2896,215,-5753,596,-8560l55728,51981c62001,22288,88798,,12092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">
                  <v:stroke miterlimit="1" joinstyle="miter"/>
                  <v:path textboxrect="0,0,188570,396697" arrowok="t"/>
                </v:shape>
                <v:shape id="Shape 31" style="position:absolute;left:4550;top:8408;width:1886;height:3967;visibility:visible;mso-wrap-style:square;v-text-anchor:top" coordsize="188570,396697" o:spid="_x0000_s1060" fillcolor="#fffefd" stroked="f" strokeweight="0" path="m67666,v32105,,58902,22288,65201,51981l133642,56731v381,2807,597,5664,597,8560c134239,68212,134658,206807,134658,206807v4712,28676,26518,51206,53912,55410l188570,396697c92939,391300,8560,314262,889,217107l,149073c,101689,1041,94856,1041,65291,1041,29248,30874,,6766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">
                  <v:stroke miterlimit="1" joinstyle="miter"/>
                  <v:path textboxrect="0,0,188570,396697" arrowok="t"/>
                </v:shape>
                <v:shape id="Shape 32" style="position:absolute;left:18314;top:8408;width:1886;height:3967;visibility:visible;mso-wrap-style:square;v-text-anchor:top" coordsize="188544,396697" o:spid="_x0000_s1061" fillcolor="#fffefd" stroked="f" strokeweight="0" path="m120904,v36767,,66599,29248,66599,65291c187503,94856,188544,101689,188544,149073r-889,68034c180010,314262,95606,391300,,396697l,262217v27369,-4204,49175,-26734,53924,-55410c53924,206807,54280,68212,54280,65291v,-2896,241,-5753,622,-8560l55715,51981c61976,22288,88798,,12090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">
                  <v:stroke miterlimit="1" joinstyle="miter"/>
                  <v:path textboxrect="0,0,188544,396697" arrowok="t"/>
                </v:shape>
                <v:shape id="Shape 33" style="position:absolute;left:16230;top:8408;width:1885;height:3967;visibility:visible;mso-wrap-style:square;v-text-anchor:top" coordsize="188544,396697" o:spid="_x0000_s1062" fillcolor="#fffefd" stroked="f" strokeweight="0" path="m67615,v32131,,58953,22288,65227,51981l133617,56731v381,2807,622,5664,622,8560c134239,68212,134633,206807,134633,206807v4737,28676,26517,51206,53911,55410l188544,396697c92913,391300,8534,314262,864,217107l,149073c,101689,1016,94856,1016,65291,1016,29248,30848,,6761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">
                  <v:stroke miterlimit="1" joinstyle="miter"/>
                  <v:path textboxrect="0,0,188544,396697" arrowok="t"/>
                </v:shape>
                <v:shape id="Shape 34" style="position:absolute;left:10978;top:8408;width:1886;height:3967;visibility:visible;mso-wrap-style:square;v-text-anchor:top" coordsize="188608,396697" o:spid="_x0000_s1063" fillcolor="#fffefd" stroked="f" strokeweight="0" path="m120967,v36767,,66599,29248,66599,65291c187566,94856,188608,101689,188608,149073r-889,68034c180022,314262,95669,391300,,396697l,262217v27432,-4204,49213,-26734,53950,-55410c53950,206807,54369,68212,54369,65291v,-2896,177,-5753,533,-8560l55740,51981c62014,22288,88836,,12096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">
                  <v:stroke miterlimit="1" joinstyle="miter"/>
                  <v:path textboxrect="0,0,188608,396697" arrowok="t"/>
                </v:shape>
                <v:shape id="Shape 35" style="position:absolute;left:8894;top:8408;width:1886;height:3967;visibility:visible;mso-wrap-style:square;v-text-anchor:top" coordsize="188570,396697" o:spid="_x0000_s1064" fillcolor="#fffefd" stroked="f" strokeweight="0" path="m67640,v32106,,58928,22288,65189,51981l133642,56731v381,2807,597,5664,597,8560c134239,68212,134620,206807,134620,206807v4775,28676,26530,51206,53950,55410l188570,396697c92939,391300,8534,314262,889,217107l,149073c,101689,1041,94856,1041,65291,1041,29248,30848,,676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">
                  <v:stroke miterlimit="1" joinstyle="miter"/>
                  <v:path textboxrect="0,0,188570,396697" arrowok="t"/>
                </v:shape>
                <v:shape id="Shape 36" style="position:absolute;left:13240;top:8411;width:1241;height:2402;visibility:visible;mso-wrap-style:square;v-text-anchor:top" coordsize="124092,240259" o:spid="_x0000_s1065" fillcolor="#fffefd" stroked="f" strokeweight="0" path="m123977,r115,l124092,240259v-4420,-1524,-9309,-4153,-26759,-10808c80289,222949,50546,211582,36843,202057,2858,178016,,145428,,122568,,50394,59017,,12397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">
                  <v:stroke miterlimit="1" joinstyle="miter"/>
                  <v:path textboxrect="0,0,124092,240259" arrowok="t"/>
                </v:shape>
                <v:shape id="Shape 37" style="position:absolute;left:14690;top:9794;width:1304;height:2573;visibility:visible;mso-wrap-style:square;v-text-anchor:top" coordsize="130391,257353" o:spid="_x0000_s1066" fillcolor="#fffefd" stroked="f" strokeweight="0" path="m,c74384,25565,130391,49835,129769,133769,129197,201790,73939,256908,5105,256908v-1828,,-3492,178,-5105,445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">
                  <v:stroke miterlimit="1" joinstyle="miter"/>
                  <v:path textboxrect="0,0,130391,257353" arrowok="t"/>
                </v:shape>
                <v:shape id="Shape 38" style="position:absolute;left:14690;top:8417;width:1133;height:1279;visibility:visible;mso-wrap-style:square;v-text-anchor:top" coordsize="113297,127889" o:spid="_x0000_s1067" fillcolor="#fffefd" stroked="f" strokeweight="0" path="m,c10566,241,69228,3315,99479,43180v8534,8865,13818,21184,13818,34823c113297,104940,99301,127889,67132,126784v-6477,-267,-12738,-1460,-18351,-4051c37541,118428,11125,108382,,104585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">
                  <v:stroke miterlimit="1" joinstyle="miter"/>
                  <v:path textboxrect="0,0,113297,127889" arrowok="t"/>
                </v:shape>
                <v:shape id="Shape 39" style="position:absolute;left:13153;top:10843;width:1328;height:1535;visibility:visible;mso-wrap-style:square;v-text-anchor:top" coordsize="132804,153581" o:spid="_x0000_s1068" fillcolor="#fffefd" stroked="f" strokeweight="0" path="m45644,v3467,,6807,445,9995,1283l55969,1194r1499,660c59703,2515,61824,3404,63906,4509r68898,28435l132804,152718v-17132,863,-53797,-2121,-96825,-34494c24524,109601,17564,100559,13513,92227,5156,82474,,68898,,53950,,24143,20434,,4564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">
                  <v:stroke miterlimit="1" joinstyle="miter"/>
                  <v:path textboxrect="0,0,132804,153581" arrowok="t"/>
                </v:shape>
                <v:rect id="Rectangle 40" style="position:absolute;left:65619;top:102130;width:7193;height:1978;visibility:visible;mso-wrap-style:square;v-text-anchor:top" o:spid="_x0000_s106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>
                  <v:textbox inset="0,0,0,0">
                    <w:txbxContent>
                      <w:p w:rsidR="002436EC" w:rsidRDefault="00486A16" w14:paraId="66A23DA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18"/>
                            <w:sz w:val="20"/>
                          </w:rPr>
                          <w:t>uusu.org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br w:type="page"/>
      </w:r>
    </w:p>
    <w:p w:rsidR="002436EC" w:rsidRDefault="00486A16" w14:paraId="4D0712BF" w14:textId="77777777">
      <w:pPr>
        <w:spacing w:after="440"/>
        <w:ind w:left="-5"/>
      </w:pPr>
      <w:r>
        <w:t xml:space="preserve">This Bye-Law should be read in conjunction with Appendix 4 on referenda.  </w:t>
      </w:r>
    </w:p>
    <w:p w:rsidR="002436EC" w:rsidRDefault="00486A16" w14:paraId="236707F3" w14:textId="77777777">
      <w:pPr>
        <w:spacing w:after="3" w:line="259" w:lineRule="auto"/>
        <w:ind w:left="-5"/>
      </w:pPr>
      <w:r>
        <w:rPr>
          <w:b/>
          <w:color w:val="4A2673"/>
          <w:sz w:val="34"/>
        </w:rPr>
        <w:t xml:space="preserve">SECTION ONE: </w:t>
      </w:r>
    </w:p>
    <w:p w:rsidR="002436EC" w:rsidRDefault="00486A16" w14:paraId="42A8B198" w14:textId="77777777">
      <w:pPr>
        <w:pStyle w:val="Heading1"/>
        <w:ind w:left="-5"/>
      </w:pPr>
      <w:r>
        <w:t xml:space="preserve">REFERENDA  </w:t>
      </w:r>
    </w:p>
    <w:p w:rsidR="002436EC" w:rsidRDefault="00486A16" w14:paraId="5CB1F686" w14:textId="77777777">
      <w:pPr>
        <w:ind w:left="-5"/>
      </w:pPr>
      <w:r>
        <w:t xml:space="preserve">1.1 </w:t>
      </w:r>
      <w:r>
        <w:tab/>
      </w:r>
      <w:r>
        <w:t xml:space="preserve">A decision taken by referendum will take precedence over policy approved at Student    </w:t>
      </w:r>
      <w:r>
        <w:tab/>
      </w:r>
      <w:r>
        <w:t xml:space="preserve">Council or All Student Meeting. </w:t>
      </w:r>
    </w:p>
    <w:p w:rsidR="002436EC" w:rsidRDefault="00486A16" w14:paraId="324B5882" w14:textId="24F484ED">
      <w:pPr>
        <w:spacing w:after="451"/>
        <w:ind w:left="-5"/>
      </w:pPr>
      <w:r w:rsidR="00486A16">
        <w:rPr/>
        <w:t xml:space="preserve">1.2 </w:t>
      </w:r>
      <w:r>
        <w:tab/>
      </w:r>
      <w:r w:rsidR="00486A16">
        <w:rPr/>
        <w:t xml:space="preserve">A Referendum may be held on any proposal where the </w:t>
      </w:r>
      <w:r w:rsidR="00486A16">
        <w:rPr/>
        <w:t xml:space="preserve"> </w:t>
      </w:r>
      <w:r w:rsidR="00486A16">
        <w:rPr/>
        <w:t>Student Council</w:t>
      </w:r>
      <w:r w:rsidR="00AB1BED">
        <w:rPr/>
        <w:t xml:space="preserve"> or </w:t>
      </w:r>
      <w:r w:rsidR="00AB1BED">
        <w:rPr/>
        <w:t>Trustees</w:t>
      </w:r>
      <w:r w:rsidR="00486A16">
        <w:rPr/>
        <w:t xml:space="preserve"> deem it necessary, or upon receipt by the President of a </w:t>
      </w:r>
      <w:r w:rsidR="00486A16">
        <w:rPr/>
        <w:t>request bearing the signatures and student numbers of 1% of the student members at the</w:t>
      </w:r>
      <w:r w:rsidR="00486A16">
        <w:rPr/>
        <w:t xml:space="preserve">time as advised by the University of which the outcome of the decision would affect. </w:t>
      </w:r>
    </w:p>
    <w:p w:rsidR="002436EC" w:rsidRDefault="00486A16" w14:paraId="0F8F474D" w14:textId="77777777">
      <w:pPr>
        <w:spacing w:after="3" w:line="259" w:lineRule="auto"/>
        <w:ind w:left="-5"/>
      </w:pPr>
      <w:r>
        <w:rPr>
          <w:b/>
          <w:color w:val="4A2673"/>
          <w:sz w:val="34"/>
        </w:rPr>
        <w:t xml:space="preserve">SECTION TWO: </w:t>
      </w:r>
    </w:p>
    <w:p w:rsidR="002436EC" w:rsidRDefault="00486A16" w14:paraId="06AF00CF" w14:textId="77777777">
      <w:pPr>
        <w:pStyle w:val="Heading1"/>
        <w:ind w:left="-5"/>
      </w:pPr>
      <w:r>
        <w:t xml:space="preserve">PROCEDURE FOR HOLDING A REFERENDUM   </w:t>
      </w:r>
    </w:p>
    <w:p w:rsidR="002436EC" w:rsidRDefault="00486A16" w14:paraId="02BEC2A5" w14:textId="77777777">
      <w:pPr>
        <w:ind w:left="-5"/>
      </w:pPr>
      <w:r>
        <w:t xml:space="preserve">2.1 </w:t>
      </w:r>
      <w:r>
        <w:tab/>
      </w:r>
      <w:r>
        <w:t xml:space="preserve">A Referendum shall be on a proposal decided by the Trustees, Student Council, or a     </w:t>
      </w:r>
      <w:r>
        <w:tab/>
      </w:r>
      <w:r>
        <w:t xml:space="preserve">resolution supported by 1% of the Union’s membership. If more than one proposal is  </w:t>
      </w:r>
      <w:r>
        <w:tab/>
      </w:r>
      <w:r>
        <w:t xml:space="preserve">  </w:t>
      </w:r>
      <w:r>
        <w:tab/>
      </w:r>
      <w:r>
        <w:t xml:space="preserve">submitted, the procedure in Clause 2.2 of this Bye-law must be adhered to with regard to   </w:t>
      </w:r>
      <w:r>
        <w:tab/>
      </w:r>
      <w:r>
        <w:t xml:space="preserve">each separate proposal.  </w:t>
      </w:r>
    </w:p>
    <w:p w:rsidR="002436EC" w:rsidRDefault="00486A16" w14:paraId="6B3DE551" w14:textId="77777777">
      <w:pPr>
        <w:ind w:left="-5"/>
      </w:pP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6DDF42CD" wp14:editId="2912A95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993" cy="1548003"/>
                <wp:effectExtent l="0" t="0" r="0" b="0"/>
                <wp:wrapTopAndBottom/>
                <wp:docPr id="2203" name="Group 2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3" cy="1548003"/>
                          <a:chOff x="0" y="0"/>
                          <a:chExt cx="7559993" cy="1548003"/>
                        </a:xfrm>
                      </wpg:grpSpPr>
                      <wps:wsp>
                        <wps:cNvPr id="3104" name="Shape 3104"/>
                        <wps:cNvSpPr/>
                        <wps:spPr>
                          <a:xfrm>
                            <a:off x="0" y="0"/>
                            <a:ext cx="7559993" cy="1548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993" h="1548003">
                                <a:moveTo>
                                  <a:pt x="0" y="0"/>
                                </a:moveTo>
                                <a:lnTo>
                                  <a:pt x="7559993" y="0"/>
                                </a:lnTo>
                                <a:lnTo>
                                  <a:pt x="7559993" y="1548003"/>
                                </a:lnTo>
                                <a:lnTo>
                                  <a:pt x="0" y="1548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267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57200" y="396508"/>
                            <a:ext cx="2183857" cy="551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627572E0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spacing w:val="-1"/>
                                  <w:w w:val="119"/>
                                  <w:sz w:val="57"/>
                                </w:rPr>
                                <w:t>STUDENT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457200" y="718924"/>
                            <a:ext cx="2167521" cy="551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75716448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23"/>
                                  <w:sz w:val="57"/>
                                </w:rPr>
                                <w:t>COUNCIL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9" name="Shape 3109"/>
                        <wps:cNvSpPr/>
                        <wps:spPr>
                          <a:xfrm>
                            <a:off x="457200" y="1121461"/>
                            <a:ext cx="1858328" cy="219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8328" h="219418">
                                <a:moveTo>
                                  <a:pt x="0" y="0"/>
                                </a:moveTo>
                                <a:lnTo>
                                  <a:pt x="1858328" y="0"/>
                                </a:lnTo>
                                <a:lnTo>
                                  <a:pt x="1858328" y="219418"/>
                                </a:lnTo>
                                <a:lnTo>
                                  <a:pt x="0" y="219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541824" y="1138845"/>
                            <a:ext cx="1262594" cy="2445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025A4F66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E5007F"/>
                                  <w:w w:val="116"/>
                                  <w:sz w:val="26"/>
                                </w:rPr>
                                <w:t>BYE</w:t>
                              </w:r>
                              <w:r>
                                <w:rPr>
                                  <w:b/>
                                  <w:color w:val="E5007F"/>
                                  <w:spacing w:val="6"/>
                                  <w:w w:val="11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E5007F"/>
                                  <w:w w:val="116"/>
                                  <w:sz w:val="26"/>
                                </w:rPr>
                                <w:t>LAW</w:t>
                              </w:r>
                              <w:r>
                                <w:rPr>
                                  <w:b/>
                                  <w:color w:val="E5007F"/>
                                  <w:spacing w:val="6"/>
                                  <w:w w:val="11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E5007F"/>
                                  <w:w w:val="116"/>
                                  <w:sz w:val="26"/>
                                </w:rPr>
                                <w:t>SIX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5082559" y="396508"/>
                            <a:ext cx="2686937" cy="551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11DAA6F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16"/>
                                  <w:sz w:val="57"/>
                                </w:rPr>
                                <w:t>REFERENDA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4FFC6258">
              <v:group id="Group 2203" style="position:absolute;left:0;text-align:left;margin-left:0;margin-top:0;width:595.3pt;height:121.9pt;z-index:251658241;mso-position-horizontal-relative:page;mso-position-vertical-relative:page" coordsize="75599,15480" o:spid="_x0000_s1070" w14:anchorId="6DDF42C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">
                <v:shape id="Shape 3104" style="position:absolute;width:75599;height:15480;visibility:visible;mso-wrap-style:square;v-text-anchor:top" coordsize="7559993,1548003" o:spid="_x0000_s1071" fillcolor="#4a2673" stroked="f" strokeweight="0" path="m,l7559993,r,1548003l,154800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">
                  <v:stroke miterlimit="83231f" joinstyle="miter"/>
                  <v:path textboxrect="0,0,7559993,1548003" arrowok="t"/>
                </v:shape>
                <v:rect id="Rectangle 60" style="position:absolute;left:4572;top:3965;width:21838;height:5516;visibility:visible;mso-wrap-style:square;v-text-anchor:top" o:spid="_x0000_s107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>
                  <v:textbox inset="0,0,0,0">
                    <w:txbxContent>
                      <w:p w:rsidR="002436EC" w:rsidRDefault="00486A16" w14:paraId="06080E41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spacing w:val="-1"/>
                            <w:w w:val="119"/>
                            <w:sz w:val="57"/>
                          </w:rPr>
                          <w:t>STUDENT</w:t>
                        </w:r>
                      </w:p>
                    </w:txbxContent>
                  </v:textbox>
                </v:rect>
                <v:rect id="Rectangle 61" style="position:absolute;left:4572;top:7189;width:21675;height:5516;visibility:visible;mso-wrap-style:square;v-text-anchor:top" o:spid="_x0000_s107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>
                  <v:textbox inset="0,0,0,0">
                    <w:txbxContent>
                      <w:p w:rsidR="002436EC" w:rsidRDefault="00486A16" w14:paraId="4D0498C1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23"/>
                            <w:sz w:val="57"/>
                          </w:rPr>
                          <w:t>COUNCIL</w:t>
                        </w:r>
                      </w:p>
                    </w:txbxContent>
                  </v:textbox>
                </v:rect>
                <v:shape id="Shape 3109" style="position:absolute;left:4572;top:11214;width:18583;height:2194;visibility:visible;mso-wrap-style:square;v-text-anchor:top" coordsize="1858328,219418" o:spid="_x0000_s1074" fillcolor="#fffefd" stroked="f" strokeweight="0" path="m,l1858328,r,219418l,219418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">
                  <v:stroke miterlimit="83231f" joinstyle="miter"/>
                  <v:path textboxrect="0,0,1858328,219418" arrowok="t"/>
                </v:shape>
                <v:rect id="Rectangle 63" style="position:absolute;left:5418;top:11388;width:12626;height:2446;visibility:visible;mso-wrap-style:square;v-text-anchor:top" o:spid="_x0000_s107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>
                  <v:textbox inset="0,0,0,0">
                    <w:txbxContent>
                      <w:p w:rsidR="002436EC" w:rsidRDefault="00486A16" w14:paraId="0137FCD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E5007F"/>
                            <w:w w:val="116"/>
                            <w:sz w:val="26"/>
                          </w:rPr>
                          <w:t>BYE</w:t>
                        </w:r>
                        <w:r>
                          <w:rPr>
                            <w:b/>
                            <w:color w:val="E5007F"/>
                            <w:spacing w:val="6"/>
                            <w:w w:val="11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E5007F"/>
                            <w:w w:val="116"/>
                            <w:sz w:val="26"/>
                          </w:rPr>
                          <w:t>LAW</w:t>
                        </w:r>
                        <w:r>
                          <w:rPr>
                            <w:b/>
                            <w:color w:val="E5007F"/>
                            <w:spacing w:val="6"/>
                            <w:w w:val="11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E5007F"/>
                            <w:w w:val="116"/>
                            <w:sz w:val="26"/>
                          </w:rPr>
                          <w:t>SIX</w:t>
                        </w:r>
                      </w:p>
                    </w:txbxContent>
                  </v:textbox>
                </v:rect>
                <v:rect id="Rectangle 64" style="position:absolute;left:50825;top:3965;width:26869;height:5516;visibility:visible;mso-wrap-style:square;v-text-anchor:top" o:spid="_x0000_s107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>
                  <v:textbox inset="0,0,0,0">
                    <w:txbxContent>
                      <w:p w:rsidR="002436EC" w:rsidRDefault="00486A16" w14:paraId="0023BD3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16"/>
                            <w:sz w:val="57"/>
                          </w:rPr>
                          <w:t>REFERENDA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4BF618D6" wp14:editId="3B239B1D">
                <wp:simplePos x="0" y="0"/>
                <wp:positionH relativeFrom="page">
                  <wp:posOffset>0</wp:posOffset>
                </wp:positionH>
                <wp:positionV relativeFrom="page">
                  <wp:posOffset>10164090</wp:posOffset>
                </wp:positionV>
                <wp:extent cx="7559993" cy="527914"/>
                <wp:effectExtent l="0" t="0" r="0" b="0"/>
                <wp:wrapTopAndBottom/>
                <wp:docPr id="2204" name="Group 2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3" cy="527914"/>
                          <a:chOff x="0" y="0"/>
                          <a:chExt cx="7559993" cy="527914"/>
                        </a:xfrm>
                      </wpg:grpSpPr>
                      <wps:wsp>
                        <wps:cNvPr id="3132" name="Shape 3132"/>
                        <wps:cNvSpPr/>
                        <wps:spPr>
                          <a:xfrm>
                            <a:off x="0" y="0"/>
                            <a:ext cx="7559993" cy="527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993" h="527914">
                                <a:moveTo>
                                  <a:pt x="0" y="0"/>
                                </a:moveTo>
                                <a:lnTo>
                                  <a:pt x="7559993" y="0"/>
                                </a:lnTo>
                                <a:lnTo>
                                  <a:pt x="7559993" y="527914"/>
                                </a:lnTo>
                                <a:lnTo>
                                  <a:pt x="0" y="5279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500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46180" y="181518"/>
                            <a:ext cx="80264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64" h="168846">
                                <a:moveTo>
                                  <a:pt x="51473" y="0"/>
                                </a:moveTo>
                                <a:cubicBezTo>
                                  <a:pt x="67120" y="0"/>
                                  <a:pt x="79820" y="12446"/>
                                  <a:pt x="79820" y="27787"/>
                                </a:cubicBezTo>
                                <a:cubicBezTo>
                                  <a:pt x="79820" y="40374"/>
                                  <a:pt x="80264" y="43281"/>
                                  <a:pt x="80264" y="63449"/>
                                </a:cubicBezTo>
                                <a:lnTo>
                                  <a:pt x="79883" y="92405"/>
                                </a:lnTo>
                                <a:cubicBezTo>
                                  <a:pt x="76619" y="133756"/>
                                  <a:pt x="40704" y="166548"/>
                                  <a:pt x="0" y="168846"/>
                                </a:cubicBezTo>
                                <a:lnTo>
                                  <a:pt x="0" y="111607"/>
                                </a:lnTo>
                                <a:cubicBezTo>
                                  <a:pt x="11659" y="109817"/>
                                  <a:pt x="20930" y="100228"/>
                                  <a:pt x="22949" y="88023"/>
                                </a:cubicBezTo>
                                <a:cubicBezTo>
                                  <a:pt x="22949" y="88023"/>
                                  <a:pt x="23127" y="29032"/>
                                  <a:pt x="23127" y="27787"/>
                                </a:cubicBezTo>
                                <a:cubicBezTo>
                                  <a:pt x="23127" y="26556"/>
                                  <a:pt x="23216" y="25336"/>
                                  <a:pt x="23381" y="24143"/>
                                </a:cubicBezTo>
                                <a:lnTo>
                                  <a:pt x="23724" y="22123"/>
                                </a:lnTo>
                                <a:cubicBezTo>
                                  <a:pt x="26391" y="9487"/>
                                  <a:pt x="37795" y="0"/>
                                  <a:pt x="514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57458" y="181518"/>
                            <a:ext cx="80264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64" h="168846">
                                <a:moveTo>
                                  <a:pt x="28804" y="0"/>
                                </a:moveTo>
                                <a:cubicBezTo>
                                  <a:pt x="42469" y="0"/>
                                  <a:pt x="53873" y="9487"/>
                                  <a:pt x="56553" y="22123"/>
                                </a:cubicBezTo>
                                <a:lnTo>
                                  <a:pt x="56883" y="24143"/>
                                </a:lnTo>
                                <a:cubicBezTo>
                                  <a:pt x="57048" y="25336"/>
                                  <a:pt x="57137" y="26556"/>
                                  <a:pt x="57137" y="27787"/>
                                </a:cubicBezTo>
                                <a:cubicBezTo>
                                  <a:pt x="57137" y="29032"/>
                                  <a:pt x="57315" y="88023"/>
                                  <a:pt x="57315" y="88023"/>
                                </a:cubicBezTo>
                                <a:cubicBezTo>
                                  <a:pt x="59322" y="100228"/>
                                  <a:pt x="68605" y="109817"/>
                                  <a:pt x="80264" y="111607"/>
                                </a:cubicBezTo>
                                <a:lnTo>
                                  <a:pt x="80264" y="168846"/>
                                </a:lnTo>
                                <a:cubicBezTo>
                                  <a:pt x="39560" y="166548"/>
                                  <a:pt x="3645" y="133756"/>
                                  <a:pt x="381" y="92405"/>
                                </a:cubicBezTo>
                                <a:lnTo>
                                  <a:pt x="0" y="63449"/>
                                </a:lnTo>
                                <a:cubicBezTo>
                                  <a:pt x="0" y="43281"/>
                                  <a:pt x="444" y="40374"/>
                                  <a:pt x="444" y="27787"/>
                                </a:cubicBezTo>
                                <a:cubicBezTo>
                                  <a:pt x="444" y="12446"/>
                                  <a:pt x="13144" y="0"/>
                                  <a:pt x="288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943289" y="181518"/>
                            <a:ext cx="80251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51" h="168846">
                                <a:moveTo>
                                  <a:pt x="51460" y="0"/>
                                </a:moveTo>
                                <a:cubicBezTo>
                                  <a:pt x="67107" y="0"/>
                                  <a:pt x="79807" y="12446"/>
                                  <a:pt x="79807" y="27787"/>
                                </a:cubicBezTo>
                                <a:cubicBezTo>
                                  <a:pt x="79807" y="40374"/>
                                  <a:pt x="80251" y="43281"/>
                                  <a:pt x="80251" y="63449"/>
                                </a:cubicBezTo>
                                <a:lnTo>
                                  <a:pt x="79870" y="92405"/>
                                </a:lnTo>
                                <a:cubicBezTo>
                                  <a:pt x="76619" y="133756"/>
                                  <a:pt x="40691" y="166548"/>
                                  <a:pt x="0" y="168846"/>
                                </a:cubicBezTo>
                                <a:lnTo>
                                  <a:pt x="0" y="111607"/>
                                </a:lnTo>
                                <a:cubicBezTo>
                                  <a:pt x="11646" y="109817"/>
                                  <a:pt x="20930" y="100228"/>
                                  <a:pt x="22949" y="88023"/>
                                </a:cubicBezTo>
                                <a:cubicBezTo>
                                  <a:pt x="22949" y="88023"/>
                                  <a:pt x="23101" y="29032"/>
                                  <a:pt x="23101" y="27787"/>
                                </a:cubicBezTo>
                                <a:cubicBezTo>
                                  <a:pt x="23101" y="26556"/>
                                  <a:pt x="23203" y="25336"/>
                                  <a:pt x="23368" y="24143"/>
                                </a:cubicBezTo>
                                <a:lnTo>
                                  <a:pt x="23711" y="22123"/>
                                </a:lnTo>
                                <a:cubicBezTo>
                                  <a:pt x="26378" y="9487"/>
                                  <a:pt x="37795" y="0"/>
                                  <a:pt x="514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854566" y="181518"/>
                            <a:ext cx="80251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51" h="168846">
                                <a:moveTo>
                                  <a:pt x="28778" y="0"/>
                                </a:moveTo>
                                <a:cubicBezTo>
                                  <a:pt x="42456" y="0"/>
                                  <a:pt x="53873" y="9487"/>
                                  <a:pt x="56540" y="22123"/>
                                </a:cubicBezTo>
                                <a:lnTo>
                                  <a:pt x="56871" y="24143"/>
                                </a:lnTo>
                                <a:cubicBezTo>
                                  <a:pt x="57036" y="25336"/>
                                  <a:pt x="57137" y="26556"/>
                                  <a:pt x="57137" y="27787"/>
                                </a:cubicBezTo>
                                <a:cubicBezTo>
                                  <a:pt x="57137" y="29032"/>
                                  <a:pt x="57302" y="88023"/>
                                  <a:pt x="57302" y="88023"/>
                                </a:cubicBezTo>
                                <a:cubicBezTo>
                                  <a:pt x="59322" y="100228"/>
                                  <a:pt x="68593" y="109817"/>
                                  <a:pt x="80251" y="111607"/>
                                </a:cubicBezTo>
                                <a:lnTo>
                                  <a:pt x="80251" y="168846"/>
                                </a:lnTo>
                                <a:cubicBezTo>
                                  <a:pt x="39548" y="166548"/>
                                  <a:pt x="3632" y="133756"/>
                                  <a:pt x="368" y="92405"/>
                                </a:cubicBezTo>
                                <a:lnTo>
                                  <a:pt x="0" y="63449"/>
                                </a:lnTo>
                                <a:cubicBezTo>
                                  <a:pt x="0" y="43281"/>
                                  <a:pt x="432" y="40374"/>
                                  <a:pt x="432" y="27787"/>
                                </a:cubicBezTo>
                                <a:cubicBezTo>
                                  <a:pt x="432" y="12446"/>
                                  <a:pt x="13132" y="0"/>
                                  <a:pt x="287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631040" y="181518"/>
                            <a:ext cx="80277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77" h="168846">
                                <a:moveTo>
                                  <a:pt x="51486" y="0"/>
                                </a:moveTo>
                                <a:cubicBezTo>
                                  <a:pt x="67132" y="0"/>
                                  <a:pt x="79832" y="12446"/>
                                  <a:pt x="79832" y="27787"/>
                                </a:cubicBezTo>
                                <a:cubicBezTo>
                                  <a:pt x="79832" y="40374"/>
                                  <a:pt x="80277" y="43281"/>
                                  <a:pt x="80277" y="63449"/>
                                </a:cubicBezTo>
                                <a:lnTo>
                                  <a:pt x="79896" y="92405"/>
                                </a:lnTo>
                                <a:cubicBezTo>
                                  <a:pt x="76619" y="133756"/>
                                  <a:pt x="40716" y="166548"/>
                                  <a:pt x="0" y="168846"/>
                                </a:cubicBezTo>
                                <a:lnTo>
                                  <a:pt x="0" y="111607"/>
                                </a:lnTo>
                                <a:cubicBezTo>
                                  <a:pt x="11671" y="109817"/>
                                  <a:pt x="20942" y="100228"/>
                                  <a:pt x="22962" y="88023"/>
                                </a:cubicBezTo>
                                <a:cubicBezTo>
                                  <a:pt x="22962" y="88023"/>
                                  <a:pt x="23139" y="29032"/>
                                  <a:pt x="23139" y="27787"/>
                                </a:cubicBezTo>
                                <a:cubicBezTo>
                                  <a:pt x="23139" y="26556"/>
                                  <a:pt x="23216" y="25336"/>
                                  <a:pt x="23368" y="24143"/>
                                </a:cubicBezTo>
                                <a:lnTo>
                                  <a:pt x="23724" y="22123"/>
                                </a:lnTo>
                                <a:cubicBezTo>
                                  <a:pt x="26391" y="9487"/>
                                  <a:pt x="37808" y="0"/>
                                  <a:pt x="514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542331" y="181518"/>
                            <a:ext cx="80264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64" h="168846">
                                <a:moveTo>
                                  <a:pt x="28791" y="0"/>
                                </a:moveTo>
                                <a:cubicBezTo>
                                  <a:pt x="42456" y="0"/>
                                  <a:pt x="53873" y="9487"/>
                                  <a:pt x="56540" y="22123"/>
                                </a:cubicBezTo>
                                <a:lnTo>
                                  <a:pt x="56883" y="24143"/>
                                </a:lnTo>
                                <a:cubicBezTo>
                                  <a:pt x="57048" y="25336"/>
                                  <a:pt x="57137" y="26556"/>
                                  <a:pt x="57137" y="27787"/>
                                </a:cubicBezTo>
                                <a:cubicBezTo>
                                  <a:pt x="57137" y="29032"/>
                                  <a:pt x="57302" y="88023"/>
                                  <a:pt x="57302" y="88023"/>
                                </a:cubicBezTo>
                                <a:cubicBezTo>
                                  <a:pt x="59334" y="100228"/>
                                  <a:pt x="68593" y="109817"/>
                                  <a:pt x="80264" y="111607"/>
                                </a:cubicBezTo>
                                <a:lnTo>
                                  <a:pt x="80264" y="168846"/>
                                </a:lnTo>
                                <a:cubicBezTo>
                                  <a:pt x="39560" y="166548"/>
                                  <a:pt x="3632" y="133756"/>
                                  <a:pt x="381" y="92405"/>
                                </a:cubicBezTo>
                                <a:lnTo>
                                  <a:pt x="0" y="63449"/>
                                </a:lnTo>
                                <a:cubicBezTo>
                                  <a:pt x="0" y="43281"/>
                                  <a:pt x="444" y="40374"/>
                                  <a:pt x="444" y="27787"/>
                                </a:cubicBezTo>
                                <a:cubicBezTo>
                                  <a:pt x="444" y="12446"/>
                                  <a:pt x="13132" y="0"/>
                                  <a:pt x="287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727315" y="181649"/>
                            <a:ext cx="52819" cy="1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19" h="102260">
                                <a:moveTo>
                                  <a:pt x="52768" y="0"/>
                                </a:moveTo>
                                <a:lnTo>
                                  <a:pt x="52819" y="0"/>
                                </a:lnTo>
                                <a:lnTo>
                                  <a:pt x="52819" y="102260"/>
                                </a:lnTo>
                                <a:cubicBezTo>
                                  <a:pt x="50940" y="101612"/>
                                  <a:pt x="48857" y="100495"/>
                                  <a:pt x="41427" y="97663"/>
                                </a:cubicBezTo>
                                <a:cubicBezTo>
                                  <a:pt x="34176" y="94894"/>
                                  <a:pt x="21514" y="90056"/>
                                  <a:pt x="15685" y="86004"/>
                                </a:cubicBezTo>
                                <a:cubicBezTo>
                                  <a:pt x="1219" y="75768"/>
                                  <a:pt x="0" y="61900"/>
                                  <a:pt x="0" y="52171"/>
                                </a:cubicBezTo>
                                <a:cubicBezTo>
                                  <a:pt x="0" y="21451"/>
                                  <a:pt x="25121" y="0"/>
                                  <a:pt x="527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789035" y="240522"/>
                            <a:ext cx="55499" cy="1095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9" h="109538">
                                <a:moveTo>
                                  <a:pt x="0" y="0"/>
                                </a:moveTo>
                                <a:cubicBezTo>
                                  <a:pt x="31661" y="10884"/>
                                  <a:pt x="55499" y="21209"/>
                                  <a:pt x="55232" y="56934"/>
                                </a:cubicBezTo>
                                <a:cubicBezTo>
                                  <a:pt x="54991" y="85890"/>
                                  <a:pt x="31471" y="109347"/>
                                  <a:pt x="2172" y="109347"/>
                                </a:cubicBezTo>
                                <a:cubicBezTo>
                                  <a:pt x="1397" y="109347"/>
                                  <a:pt x="686" y="109424"/>
                                  <a:pt x="0" y="1095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789028" y="181935"/>
                            <a:ext cx="48222" cy="54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22" h="54432">
                                <a:moveTo>
                                  <a:pt x="0" y="0"/>
                                </a:moveTo>
                                <a:cubicBezTo>
                                  <a:pt x="4496" y="102"/>
                                  <a:pt x="29464" y="1410"/>
                                  <a:pt x="42342" y="18377"/>
                                </a:cubicBezTo>
                                <a:cubicBezTo>
                                  <a:pt x="45974" y="22149"/>
                                  <a:pt x="48222" y="27394"/>
                                  <a:pt x="48222" y="33198"/>
                                </a:cubicBezTo>
                                <a:cubicBezTo>
                                  <a:pt x="48222" y="44666"/>
                                  <a:pt x="42266" y="54432"/>
                                  <a:pt x="28575" y="53963"/>
                                </a:cubicBezTo>
                                <a:cubicBezTo>
                                  <a:pt x="25819" y="53849"/>
                                  <a:pt x="23152" y="53340"/>
                                  <a:pt x="20764" y="52236"/>
                                </a:cubicBezTo>
                                <a:cubicBezTo>
                                  <a:pt x="15977" y="50406"/>
                                  <a:pt x="4737" y="46127"/>
                                  <a:pt x="0" y="4451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723607" y="285163"/>
                            <a:ext cx="56528" cy="6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28" h="65367">
                                <a:moveTo>
                                  <a:pt x="19431" y="0"/>
                                </a:moveTo>
                                <a:cubicBezTo>
                                  <a:pt x="20904" y="0"/>
                                  <a:pt x="22327" y="191"/>
                                  <a:pt x="23686" y="546"/>
                                </a:cubicBezTo>
                                <a:lnTo>
                                  <a:pt x="23825" y="508"/>
                                </a:lnTo>
                                <a:lnTo>
                                  <a:pt x="24460" y="788"/>
                                </a:lnTo>
                                <a:cubicBezTo>
                                  <a:pt x="25413" y="1067"/>
                                  <a:pt x="26314" y="1448"/>
                                  <a:pt x="27203" y="1918"/>
                                </a:cubicBezTo>
                                <a:lnTo>
                                  <a:pt x="56528" y="14021"/>
                                </a:lnTo>
                                <a:lnTo>
                                  <a:pt x="56528" y="64998"/>
                                </a:lnTo>
                                <a:cubicBezTo>
                                  <a:pt x="49238" y="65367"/>
                                  <a:pt x="33630" y="64097"/>
                                  <a:pt x="15316" y="50317"/>
                                </a:cubicBezTo>
                                <a:cubicBezTo>
                                  <a:pt x="10439" y="46647"/>
                                  <a:pt x="7480" y="42799"/>
                                  <a:pt x="5753" y="39256"/>
                                </a:cubicBezTo>
                                <a:cubicBezTo>
                                  <a:pt x="2197" y="35103"/>
                                  <a:pt x="0" y="29325"/>
                                  <a:pt x="0" y="22961"/>
                                </a:cubicBezTo>
                                <a:cubicBezTo>
                                  <a:pt x="0" y="10275"/>
                                  <a:pt x="8700" y="0"/>
                                  <a:pt x="194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Rectangle 76"/>
                        <wps:cNvSpPr/>
                        <wps:spPr>
                          <a:xfrm>
                            <a:off x="6660000" y="192139"/>
                            <a:ext cx="719304" cy="197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CFB3022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18"/>
                                  <w:sz w:val="20"/>
                                </w:rPr>
                                <w:t>uusu.org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2A21C0D8">
              <v:group id="Group 2204" style="position:absolute;left:0;text-align:left;margin-left:0;margin-top:800.3pt;width:595.3pt;height:41.55pt;z-index:251658242;mso-position-horizontal-relative:page;mso-position-vertical-relative:page" coordsize="75599,5279" o:spid="_x0000_s1077" w14:anchorId="4BF618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">
                <v:shape id="Shape 3132" style="position:absolute;width:75599;height:5279;visibility:visible;mso-wrap-style:square;v-text-anchor:top" coordsize="7559993,527914" o:spid="_x0000_s1078" fillcolor="#e5007f" stroked="f" strokeweight="0" path="m,l7559993,r,527914l,52791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">
                  <v:stroke miterlimit="83231f" joinstyle="miter"/>
                  <v:path textboxrect="0,0,7559993,527914" arrowok="t"/>
                </v:shape>
                <v:shape id="Shape 66" style="position:absolute;left:4461;top:1815;width:803;height:1688;visibility:visible;mso-wrap-style:square;v-text-anchor:top" coordsize="80264,168846" o:spid="_x0000_s1079" stroked="f" strokeweight="0" path="m51473,c67120,,79820,12446,79820,27787v,12587,444,15494,444,35662l79883,92405c76619,133756,40704,166548,,168846l,111607c11659,109817,20930,100228,22949,88023v,,178,-58991,178,-60236c23127,26556,23216,25336,23381,24143r343,-2020c26391,9487,37795,,5147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">
                  <v:stroke miterlimit="83231f" joinstyle="miter"/>
                  <v:path textboxrect="0,0,80264,168846" arrowok="t"/>
                </v:shape>
                <v:shape id="Shape 67" style="position:absolute;left:3574;top:1815;width:803;height:1688;visibility:visible;mso-wrap-style:square;v-text-anchor:top" coordsize="80264,168846" o:spid="_x0000_s1080" stroked="f" strokeweight="0" path="m28804,c42469,,53873,9487,56553,22123r330,2020c57048,25336,57137,26556,57137,27787v,1245,178,60236,178,60236c59322,100228,68605,109817,80264,111607r,57239c39560,166548,3645,133756,381,92405l,63449c,43281,444,40374,444,27787,444,12446,13144,,2880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">
                  <v:stroke miterlimit="83231f" joinstyle="miter"/>
                  <v:path textboxrect="0,0,80264,168846" arrowok="t"/>
                </v:shape>
                <v:shape id="Shape 68" style="position:absolute;left:9432;top:1815;width:803;height:1688;visibility:visible;mso-wrap-style:square;v-text-anchor:top" coordsize="80251,168846" o:spid="_x0000_s1081" stroked="f" strokeweight="0" path="m51460,c67107,,79807,12446,79807,27787v,12587,444,15494,444,35662l79870,92405c76619,133756,40691,166548,,168846l,111607c11646,109817,20930,100228,22949,88023v,,152,-58991,152,-60236c23101,26556,23203,25336,23368,24143r343,-2020c26378,9487,37795,,514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">
                  <v:stroke miterlimit="83231f" joinstyle="miter"/>
                  <v:path textboxrect="0,0,80251,168846" arrowok="t"/>
                </v:shape>
                <v:shape id="Shape 69" style="position:absolute;left:8545;top:1815;width:803;height:1688;visibility:visible;mso-wrap-style:square;v-text-anchor:top" coordsize="80251,168846" o:spid="_x0000_s1082" stroked="f" strokeweight="0" path="m28778,c42456,,53873,9487,56540,22123r331,2020c57036,25336,57137,26556,57137,27787v,1245,165,60236,165,60236c59322,100228,68593,109817,80251,111607r,57239c39548,166548,3632,133756,368,92405l,63449c,43281,432,40374,432,27787,432,12446,13132,,2877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">
                  <v:stroke miterlimit="83231f" joinstyle="miter"/>
                  <v:path textboxrect="0,0,80251,168846" arrowok="t"/>
                </v:shape>
                <v:shape id="Shape 70" style="position:absolute;left:6310;top:1815;width:803;height:1688;visibility:visible;mso-wrap-style:square;v-text-anchor:top" coordsize="80277,168846" o:spid="_x0000_s1083" stroked="f" strokeweight="0" path="m51486,c67132,,79832,12446,79832,27787v,12587,445,15494,445,35662l79896,92405c76619,133756,40716,166548,,168846l,111607c11671,109817,20942,100228,22962,88023v,,177,-58991,177,-60236c23139,26556,23216,25336,23368,24143r356,-2020c26391,9487,37808,,5148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">
                  <v:stroke miterlimit="83231f" joinstyle="miter"/>
                  <v:path textboxrect="0,0,80277,168846" arrowok="t"/>
                </v:shape>
                <v:shape id="Shape 71" style="position:absolute;left:5423;top:1815;width:802;height:1688;visibility:visible;mso-wrap-style:square;v-text-anchor:top" coordsize="80264,168846" o:spid="_x0000_s1084" stroked="f" strokeweight="0" path="m28791,c42456,,53873,9487,56540,22123r343,2020c57048,25336,57137,26556,57137,27787v,1245,165,60236,165,60236c59334,100228,68593,109817,80264,111607r,57239c39560,166548,3632,133756,381,92405l,63449c,43281,444,40374,444,27787,444,12446,13132,,2879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">
                  <v:stroke miterlimit="83231f" joinstyle="miter"/>
                  <v:path textboxrect="0,0,80264,168846" arrowok="t"/>
                </v:shape>
                <v:shape id="Shape 72" style="position:absolute;left:7273;top:1816;width:528;height:1023;visibility:visible;mso-wrap-style:square;v-text-anchor:top" coordsize="52819,102260" o:spid="_x0000_s1085" stroked="f" strokeweight="0" path="m52768,r51,l52819,102260v-1879,-648,-3962,-1765,-11392,-4597c34176,94894,21514,90056,15685,86004,1219,75768,,61900,,52171,,21451,25121,,5276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">
                  <v:stroke miterlimit="83231f" joinstyle="miter"/>
                  <v:path textboxrect="0,0,52819,102260" arrowok="t"/>
                </v:shape>
                <v:shape id="Shape 73" style="position:absolute;left:7890;top:2405;width:555;height:1095;visibility:visible;mso-wrap-style:square;v-text-anchor:top" coordsize="55499,109538" o:spid="_x0000_s1086" stroked="f" strokeweight="0" path="m,c31661,10884,55499,21209,55232,56934,54991,85890,31471,109347,2172,109347v-775,,-1486,77,-2172,191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">
                  <v:stroke miterlimit="83231f" joinstyle="miter"/>
                  <v:path textboxrect="0,0,55499,109538" arrowok="t"/>
                </v:shape>
                <v:shape id="Shape 74" style="position:absolute;left:7890;top:1819;width:482;height:544;visibility:visible;mso-wrap-style:square;v-text-anchor:top" coordsize="48222,54432" o:spid="_x0000_s1087" stroked="f" strokeweight="0" path="m,c4496,102,29464,1410,42342,18377v3632,3772,5880,9017,5880,14821c48222,44666,42266,54432,28575,53963v-2756,-114,-5423,-623,-7811,-1727c15977,50406,4737,46127,,44514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">
                  <v:stroke miterlimit="83231f" joinstyle="miter"/>
                  <v:path textboxrect="0,0,48222,54432" arrowok="t"/>
                </v:shape>
                <v:shape id="Shape 75" style="position:absolute;left:7236;top:2851;width:565;height:654;visibility:visible;mso-wrap-style:square;v-text-anchor:top" coordsize="56528,65367" o:spid="_x0000_s1088" stroked="f" strokeweight="0" path="m19431,v1473,,2896,191,4255,546l23825,508r635,280c25413,1067,26314,1448,27203,1918l56528,14021r,50977c49238,65367,33630,64097,15316,50317,10439,46647,7480,42799,5753,39256,2197,35103,,29325,,22961,,10275,8700,,194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">
                  <v:stroke miterlimit="83231f" joinstyle="miter"/>
                  <v:path textboxrect="0,0,56528,65367" arrowok="t"/>
                </v:shape>
                <v:rect id="Rectangle 76" style="position:absolute;left:66600;top:1921;width:7193;height:1978;visibility:visible;mso-wrap-style:square;v-text-anchor:top" o:spid="_x0000_s108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>
                  <v:textbox inset="0,0,0,0">
                    <w:txbxContent>
                      <w:p w:rsidR="002436EC" w:rsidRDefault="00486A16" w14:paraId="59B47CD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18"/>
                            <w:sz w:val="20"/>
                          </w:rPr>
                          <w:t>uusu.org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t xml:space="preserve">2.2 </w:t>
      </w:r>
      <w:r>
        <w:tab/>
      </w:r>
      <w:r>
        <w:t xml:space="preserve">The date and time of a Referendum held under the relevant Bye-law may be decided  </w:t>
      </w:r>
      <w:r>
        <w:tab/>
      </w:r>
      <w:r>
        <w:t xml:space="preserve">  </w:t>
      </w:r>
      <w:r>
        <w:tab/>
      </w:r>
      <w:r>
        <w:t xml:space="preserve">by the Student Executive Committee or the Student Council in consultation with staffing   </w:t>
      </w:r>
      <w:r>
        <w:tab/>
      </w:r>
      <w:r>
        <w:t>commitments and the academic calendar.</w:t>
      </w:r>
    </w:p>
    <w:p w:rsidR="002436EC" w:rsidRDefault="00486A16" w14:paraId="4093492B" w14:textId="77777777">
      <w:pPr>
        <w:ind w:left="-5"/>
      </w:pPr>
      <w:r>
        <w:t xml:space="preserve">2.3 </w:t>
      </w:r>
      <w:r>
        <w:tab/>
      </w:r>
      <w:r>
        <w:t xml:space="preserve">Student Council shall appoint a member of UUSU staff as the Returning Officer for   </w:t>
      </w:r>
      <w:r>
        <w:tab/>
      </w:r>
      <w:r>
        <w:t xml:space="preserve">referenda who shall have delegated powers to uphold the regulations agreed by that  </w:t>
      </w:r>
      <w:r>
        <w:tab/>
      </w:r>
      <w:r>
        <w:t xml:space="preserve">  </w:t>
      </w:r>
      <w:r>
        <w:tab/>
      </w:r>
      <w:r>
        <w:t xml:space="preserve">body.  </w:t>
      </w:r>
    </w:p>
    <w:p w:rsidR="002436EC" w:rsidRDefault="00486A16" w14:paraId="6D6AC106" w14:textId="77777777">
      <w:pPr>
        <w:tabs>
          <w:tab w:val="center" w:pos="3584"/>
        </w:tabs>
        <w:ind w:left="-15" w:firstLine="0"/>
      </w:pPr>
      <w:r>
        <w:t xml:space="preserve">2.4 </w:t>
      </w:r>
      <w:r>
        <w:tab/>
      </w:r>
      <w:r>
        <w:t xml:space="preserve">Only full members of the Union will be entitled to vote.  </w:t>
      </w:r>
    </w:p>
    <w:p w:rsidR="002436EC" w:rsidRDefault="00486A16" w14:paraId="337BEB2E" w14:textId="77777777">
      <w:pPr>
        <w:ind w:left="-5"/>
      </w:pPr>
      <w:r>
        <w:t xml:space="preserve">2.5 </w:t>
      </w:r>
      <w:r>
        <w:tab/>
      </w:r>
      <w:r>
        <w:t xml:space="preserve">The Returning Officer will arrange for online voting and will inform students of the  </w:t>
      </w:r>
      <w:r>
        <w:tab/>
      </w:r>
      <w:r>
        <w:t xml:space="preserve">  </w:t>
      </w:r>
      <w:r>
        <w:tab/>
      </w:r>
      <w:r>
        <w:t xml:space="preserve">procedure involved with this.  </w:t>
      </w:r>
    </w:p>
    <w:p w:rsidR="002436EC" w:rsidRDefault="00486A16" w14:paraId="33FA220C" w14:textId="10037B6E">
      <w:pPr>
        <w:ind w:left="-5"/>
      </w:pPr>
      <w:r w:rsidR="00486A16">
        <w:rPr/>
        <w:t xml:space="preserve">2.6 </w:t>
      </w:r>
      <w:r>
        <w:tab/>
      </w:r>
      <w:r w:rsidR="00486A16">
        <w:rPr/>
        <w:t xml:space="preserve">Student Council shall have the power to make </w:t>
      </w:r>
      <w:r w:rsidR="008935E4">
        <w:rPr/>
        <w:t xml:space="preserve">rules </w:t>
      </w:r>
      <w:r w:rsidR="00DF298F">
        <w:rPr/>
        <w:t xml:space="preserve">and (or) </w:t>
      </w:r>
      <w:r w:rsidR="00486A16">
        <w:rPr/>
        <w:t xml:space="preserve">regulations governing individual referenda   </w:t>
      </w:r>
      <w:r>
        <w:tab/>
      </w:r>
      <w:r w:rsidR="00486A16">
        <w:rPr/>
        <w:t xml:space="preserve">which, during the period from when a date for the referendum is agreed until </w:t>
      </w:r>
      <w:r w:rsidR="00486A16">
        <w:rPr/>
        <w:t xml:space="preserve">the  </w:t>
      </w:r>
      <w:r>
        <w:tab/>
      </w:r>
      <w:r w:rsidR="00486A16">
        <w:rPr/>
        <w:t xml:space="preserve">  </w:t>
      </w:r>
      <w:r>
        <w:tab/>
      </w:r>
      <w:r w:rsidR="00486A16">
        <w:rPr/>
        <w:t>declaration of a result, shall have the same binding authority as a Bye Law</w:t>
      </w:r>
      <w:r w:rsidR="00486A16">
        <w:rPr/>
        <w:t xml:space="preserve">.  </w:t>
      </w:r>
    </w:p>
    <w:p w:rsidR="002436EC" w:rsidRDefault="00486A16" w14:paraId="1DF8F423" w14:textId="3D8927E4">
      <w:pPr>
        <w:ind w:left="-5"/>
      </w:pPr>
      <w:r w:rsidR="00486A16">
        <w:rPr/>
        <w:t xml:space="preserve">2.7 </w:t>
      </w:r>
      <w:r>
        <w:tab/>
      </w:r>
      <w:r w:rsidR="00486A16">
        <w:rPr/>
        <w:t xml:space="preserve">Dependent on the nature of the referenda, </w:t>
      </w:r>
      <w:r w:rsidR="00486A16">
        <w:rPr/>
        <w:t>i.e</w:t>
      </w:r>
      <w:r w:rsidR="00486A16">
        <w:rPr/>
        <w:t xml:space="preserve"> if the question being put has a Yes/</w:t>
      </w:r>
      <w:r w:rsidR="00486A16">
        <w:rPr/>
        <w:t xml:space="preserve">No  </w:t>
      </w:r>
      <w:r>
        <w:tab/>
      </w:r>
      <w:r w:rsidR="00486A16">
        <w:rPr/>
        <w:t xml:space="preserve">  </w:t>
      </w:r>
      <w:r>
        <w:tab/>
      </w:r>
      <w:r w:rsidR="00486A16">
        <w:rPr/>
        <w:t>respon</w:t>
      </w:r>
      <w:r w:rsidR="00486A16">
        <w:rPr/>
        <w:t>se, the campaign for each respective position shall a</w:t>
      </w:r>
      <w:r w:rsidR="00486A16">
        <w:rPr/>
        <w:t xml:space="preserve">ppoint a </w:t>
      </w:r>
      <w:r w:rsidR="00486A16">
        <w:rPr/>
        <w:t>po</w:t>
      </w:r>
      <w:r w:rsidR="00486A16">
        <w:rPr/>
        <w:t xml:space="preserve">int of </w:t>
      </w:r>
      <w:r w:rsidR="00486A16">
        <w:rPr/>
        <w:t>conta</w:t>
      </w:r>
      <w:r w:rsidR="00486A16">
        <w:rPr/>
        <w:t xml:space="preserve">ct </w:t>
      </w:r>
      <w:r w:rsidR="00486A16">
        <w:rPr/>
        <w:t>wh</w:t>
      </w:r>
      <w:r w:rsidR="00486A16">
        <w:rPr/>
        <w:t>o s</w:t>
      </w:r>
      <w:r w:rsidR="00486A16">
        <w:rPr/>
        <w:t>hall be a</w:t>
      </w:r>
      <w:r w:rsidR="00486A16">
        <w:rPr/>
        <w:t xml:space="preserve"> re</w:t>
      </w:r>
      <w:r w:rsidR="00486A16">
        <w:rPr/>
        <w:t>gistered student at Ulster University</w:t>
      </w:r>
      <w:r w:rsidR="00486A16">
        <w:rPr/>
        <w:t xml:space="preserve">.  </w:t>
      </w:r>
      <w:r w:rsidR="00486A16">
        <w:rPr/>
        <w:t xml:space="preserve">That individual will </w:t>
      </w:r>
      <w:r w:rsidR="00486A16">
        <w:rPr/>
        <w:t xml:space="preserve">be responsible </w:t>
      </w:r>
      <w:r w:rsidR="00486A16">
        <w:rPr/>
        <w:t>for</w:t>
      </w:r>
      <w:r w:rsidR="00486A16">
        <w:rPr/>
        <w:t xml:space="preserve"> </w:t>
      </w:r>
      <w:r w:rsidR="00486A16">
        <w:rPr/>
        <w:t>disseminating</w:t>
      </w:r>
      <w:r w:rsidR="00486A16">
        <w:rPr/>
        <w:t xml:space="preserve"> regulations agreed by Council and communications issued by </w:t>
      </w:r>
      <w:r w:rsidR="00486A16">
        <w:rPr/>
        <w:t xml:space="preserve">the </w:t>
      </w:r>
      <w:r w:rsidR="00486A16">
        <w:rPr/>
        <w:t>Returning</w:t>
      </w:r>
      <w:r w:rsidR="00486A16">
        <w:rPr/>
        <w:t xml:space="preserve"> Officer</w:t>
      </w:r>
      <w:r w:rsidR="00486A16">
        <w:rPr/>
        <w:t xml:space="preserve">.  </w:t>
      </w:r>
    </w:p>
    <w:p w:rsidR="002436EC" w:rsidRDefault="00486A16" w14:paraId="72BAAB05" w14:textId="3BDE050A">
      <w:pPr>
        <w:ind w:left="-5" w:right="151"/>
      </w:pPr>
      <w:r w:rsidR="00486A16">
        <w:rPr/>
        <w:t xml:space="preserve">2.8 </w:t>
      </w:r>
      <w:r>
        <w:tab/>
      </w:r>
      <w:r w:rsidR="00486A16">
        <w:rPr/>
        <w:t xml:space="preserve">The conduct under which referenda are held shall be governed </w:t>
      </w:r>
      <w:r w:rsidR="00486A16">
        <w:rPr/>
        <w:t>by</w:t>
      </w:r>
      <w:r w:rsidR="00486A16">
        <w:rPr/>
        <w:t>,</w:t>
      </w:r>
      <w:r w:rsidR="00486A16">
        <w:rPr/>
        <w:t xml:space="preserve"> the published Referendum Rules and</w:t>
      </w:r>
      <w:r w:rsidR="008548D2">
        <w:rPr/>
        <w:t xml:space="preserve"> associated </w:t>
      </w:r>
      <w:r w:rsidR="008548D2">
        <w:rPr/>
        <w:t>bye-laws</w:t>
      </w:r>
      <w:r w:rsidR="00734562">
        <w:rPr/>
        <w:t>.</w:t>
      </w:r>
      <w:r w:rsidR="00486A16">
        <w:rPr/>
        <w:t xml:space="preserve"> </w:t>
      </w:r>
    </w:p>
    <w:p w:rsidR="002436EC" w:rsidRDefault="00486A16" w14:paraId="7E3FC384" w14:textId="77777777">
      <w:pPr>
        <w:pStyle w:val="Heading1"/>
        <w:ind w:left="-5"/>
      </w:pPr>
      <w:r>
        <w:t xml:space="preserve">DECISION BY REFERENDUM     </w:t>
      </w:r>
    </w:p>
    <w:p w:rsidR="002436EC" w:rsidRDefault="00486A16" w14:paraId="6F3CA3F3" w14:textId="77777777">
      <w:pPr>
        <w:ind w:left="-5"/>
      </w:pPr>
      <w:r>
        <w:t xml:space="preserve">3.1 </w:t>
      </w:r>
      <w:r>
        <w:tab/>
      </w:r>
      <w:r>
        <w:t xml:space="preserve">A decision taken by a Referendum and voted upon by at least 3% of the Union     </w:t>
      </w:r>
      <w:r>
        <w:tab/>
      </w:r>
      <w:r>
        <w:t xml:space="preserve">Membership shall be mandatory and binding on the Union or anybody to which it is  </w:t>
      </w:r>
      <w:r>
        <w:tab/>
      </w:r>
      <w:r>
        <w:t xml:space="preserve">  </w:t>
      </w:r>
      <w:r>
        <w:tab/>
      </w:r>
      <w:r>
        <w:t xml:space="preserve">directed, provided that those votes in favour number 50%+ 1 of the total number of votes   </w:t>
      </w:r>
      <w:r>
        <w:tab/>
      </w:r>
      <w:r>
        <w:t>cast.</w:t>
      </w:r>
    </w:p>
    <w:p w:rsidR="002436EC" w:rsidRDefault="00486A16" w14:paraId="046A8B01" w14:textId="77777777">
      <w:pPr>
        <w:ind w:left="-5"/>
      </w:pPr>
      <w:r>
        <w:t xml:space="preserve">3.2 </w:t>
      </w:r>
      <w:r>
        <w:tab/>
      </w:r>
      <w:r>
        <w:t xml:space="preserve">In the case of a Referendum on Affiliation to NUS/USI a simple majority of 50% plus one   </w:t>
      </w:r>
      <w:r>
        <w:tab/>
      </w:r>
      <w:r>
        <w:t xml:space="preserve">of a quorate Referendum will be required to reject this affiliation.  </w:t>
      </w:r>
    </w:p>
    <w:p w:rsidR="002436EC" w:rsidRDefault="00486A16" w14:paraId="0663643B" w14:textId="77777777">
      <w:pPr>
        <w:ind w:left="-5"/>
      </w:pPr>
      <w:r>
        <w:t xml:space="preserve">3.3 </w:t>
      </w:r>
      <w:r>
        <w:tab/>
      </w:r>
      <w:r>
        <w:t xml:space="preserve">A motion or proposal to alter or rescind a decision of the Union Membership shall not be   </w:t>
      </w:r>
      <w:r>
        <w:tab/>
      </w:r>
      <w:r>
        <w:t xml:space="preserve">considered in the six months following the date from which the decision was passed.  </w:t>
      </w:r>
    </w:p>
    <w:p w:rsidR="002436EC" w:rsidRDefault="00486A16" w14:paraId="2E08EE1F" w14:textId="77777777">
      <w:pPr>
        <w:ind w:left="-5"/>
      </w:pPr>
      <w:r>
        <w:t xml:space="preserve">3.4 </w:t>
      </w:r>
      <w:r>
        <w:tab/>
      </w:r>
      <w:r>
        <w:t xml:space="preserve">The President shall give a ruling if a dispute arises in relation to Clause 3.3 of this Bye-law.   </w:t>
      </w:r>
      <w:r>
        <w:tab/>
      </w:r>
      <w:r>
        <w:t xml:space="preserve">Such a Presidential ruling can only be overturned by a decision of a quorate meeting of   </w:t>
      </w:r>
      <w:r>
        <w:tab/>
      </w:r>
      <w:r>
        <w:t xml:space="preserve">the Student Council.  </w:t>
      </w:r>
    </w:p>
    <w:p w:rsidR="002436EC" w:rsidRDefault="00486A16" w14:paraId="27A3E811" w14:textId="77777777">
      <w:pPr>
        <w:tabs>
          <w:tab w:val="center" w:pos="4895"/>
        </w:tabs>
        <w:spacing w:after="9"/>
        <w:ind w:left="-15" w:firstLine="0"/>
      </w:pPr>
      <w:r>
        <w:t xml:space="preserve">3.5 </w:t>
      </w:r>
      <w:r>
        <w:tab/>
      </w:r>
      <w:r>
        <w:t xml:space="preserve">A decision taken by a Referendum and voted upon by less than 3% of the Union  </w:t>
      </w:r>
    </w:p>
    <w:p w:rsidR="002436EC" w:rsidRDefault="00486A16" w14:paraId="560A8E9E" w14:textId="47892B77">
      <w:pPr>
        <w:tabs>
          <w:tab w:val="right" w:pos="10332"/>
        </w:tabs>
        <w:spacing w:after="447"/>
        <w:ind w:left="-15" w:firstLine="0"/>
      </w:pPr>
      <w:r w:rsidR="00486A16">
        <w:rPr/>
        <w:t xml:space="preserve"> </w:t>
      </w:r>
      <w:r w:rsidR="00486A16">
        <w:rPr/>
        <w:t xml:space="preserve">Membership </w:t>
      </w:r>
      <w:r w:rsidR="00486A16">
        <w:rPr/>
        <w:t xml:space="preserve">shall be </w:t>
      </w:r>
      <w:r w:rsidR="00486A16">
        <w:rPr/>
        <w:t>deemed</w:t>
      </w:r>
      <w:r w:rsidR="00486A16">
        <w:rPr/>
        <w:t xml:space="preserve"> null and void</w:t>
      </w:r>
      <w:r w:rsidR="00486A16">
        <w:rPr/>
        <w:t xml:space="preserve">.  </w:t>
      </w:r>
    </w:p>
    <w:p w:rsidR="002436EC" w:rsidRDefault="00486A16" w14:paraId="6E0E374F" w14:textId="77777777">
      <w:pPr>
        <w:spacing w:after="3" w:line="259" w:lineRule="auto"/>
        <w:ind w:left="-5"/>
      </w:pPr>
      <w:r>
        <w:rPr>
          <w:b/>
          <w:color w:val="4A2673"/>
          <w:sz w:val="34"/>
        </w:rPr>
        <w:t xml:space="preserve">SECTION FOUR: </w:t>
      </w:r>
    </w:p>
    <w:p w:rsidR="002436EC" w:rsidRDefault="00486A16" w14:paraId="326CD1D4" w14:textId="77777777">
      <w:pPr>
        <w:pStyle w:val="Heading1"/>
        <w:ind w:left="-5"/>
      </w:pPr>
      <w:r>
        <w:t xml:space="preserve">REPORTING FUNCTION     </w:t>
      </w:r>
    </w:p>
    <w:p w:rsidR="002436EC" w:rsidRDefault="00486A16" w14:paraId="13BA7CDF" w14:textId="77777777">
      <w:pPr>
        <w:spacing w:after="451"/>
        <w:ind w:left="-5"/>
      </w:pP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60028B6A" wp14:editId="5CAB403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993" cy="1944163"/>
                <wp:effectExtent l="0" t="0" r="0" b="0"/>
                <wp:wrapTopAndBottom/>
                <wp:docPr id="2289" name="Group 2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3" cy="1944163"/>
                          <a:chOff x="0" y="0"/>
                          <a:chExt cx="7559993" cy="1944163"/>
                        </a:xfrm>
                      </wpg:grpSpPr>
                      <wps:wsp>
                        <wps:cNvPr id="3138" name="Shape 3138"/>
                        <wps:cNvSpPr/>
                        <wps:spPr>
                          <a:xfrm>
                            <a:off x="0" y="0"/>
                            <a:ext cx="7559993" cy="1548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993" h="1548003">
                                <a:moveTo>
                                  <a:pt x="0" y="0"/>
                                </a:moveTo>
                                <a:lnTo>
                                  <a:pt x="7559993" y="0"/>
                                </a:lnTo>
                                <a:lnTo>
                                  <a:pt x="7559993" y="1548003"/>
                                </a:lnTo>
                                <a:lnTo>
                                  <a:pt x="0" y="1548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267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457200" y="396508"/>
                            <a:ext cx="2183857" cy="551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FE2AFD0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spacing w:val="-1"/>
                                  <w:w w:val="119"/>
                                  <w:sz w:val="57"/>
                                </w:rPr>
                                <w:t>STUDENT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457200" y="718924"/>
                            <a:ext cx="2167521" cy="551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2BD20D61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23"/>
                                  <w:sz w:val="57"/>
                                </w:rPr>
                                <w:t>COUNCIL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43" name="Shape 3143"/>
                        <wps:cNvSpPr/>
                        <wps:spPr>
                          <a:xfrm>
                            <a:off x="457200" y="1121461"/>
                            <a:ext cx="1858328" cy="219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8328" h="219418">
                                <a:moveTo>
                                  <a:pt x="0" y="0"/>
                                </a:moveTo>
                                <a:lnTo>
                                  <a:pt x="1858328" y="0"/>
                                </a:lnTo>
                                <a:lnTo>
                                  <a:pt x="1858328" y="219418"/>
                                </a:lnTo>
                                <a:lnTo>
                                  <a:pt x="0" y="219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541824" y="1138845"/>
                            <a:ext cx="1262594" cy="2445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31629226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E5007F"/>
                                  <w:w w:val="116"/>
                                  <w:sz w:val="26"/>
                                </w:rPr>
                                <w:t>BYE</w:t>
                              </w:r>
                              <w:r>
                                <w:rPr>
                                  <w:b/>
                                  <w:color w:val="E5007F"/>
                                  <w:spacing w:val="6"/>
                                  <w:w w:val="11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E5007F"/>
                                  <w:w w:val="116"/>
                                  <w:sz w:val="26"/>
                                </w:rPr>
                                <w:t>LAW</w:t>
                              </w:r>
                              <w:r>
                                <w:rPr>
                                  <w:b/>
                                  <w:color w:val="E5007F"/>
                                  <w:spacing w:val="6"/>
                                  <w:w w:val="11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E5007F"/>
                                  <w:w w:val="116"/>
                                  <w:sz w:val="26"/>
                                </w:rPr>
                                <w:t>SIX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5082559" y="396508"/>
                            <a:ext cx="2686937" cy="551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296E06B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16"/>
                                  <w:sz w:val="57"/>
                                </w:rPr>
                                <w:t>REFERENDA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541824" y="1696310"/>
                            <a:ext cx="2352021" cy="329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4FA1C6D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4A2673"/>
                                  <w:w w:val="120"/>
                                  <w:sz w:val="34"/>
                                </w:rPr>
                                <w:t>SECTION</w:t>
                              </w:r>
                              <w:r>
                                <w:rPr>
                                  <w:b/>
                                  <w:color w:val="4A2673"/>
                                  <w:spacing w:val="8"/>
                                  <w:w w:val="120"/>
                                  <w:sz w:val="3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A2673"/>
                                  <w:w w:val="120"/>
                                  <w:sz w:val="34"/>
                                </w:rPr>
                                <w:t>THREE:</w:t>
                              </w:r>
                              <w:r>
                                <w:rPr>
                                  <w:b/>
                                  <w:color w:val="4A2673"/>
                                  <w:spacing w:val="8"/>
                                  <w:w w:val="120"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5D023DC0">
              <v:group id="Group 2289" style="position:absolute;left:0;text-align:left;margin-left:0;margin-top:0;width:595.3pt;height:153.1pt;z-index:251658243;mso-position-horizontal-relative:page;mso-position-vertical-relative:page" coordsize="75599,19441" o:spid="_x0000_s1090" w14:anchorId="60028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">
                <v:shape id="Shape 3138" style="position:absolute;width:75599;height:15480;visibility:visible;mso-wrap-style:square;v-text-anchor:top" coordsize="7559993,1548003" o:spid="_x0000_s1091" fillcolor="#4a2673" stroked="f" strokeweight="0" path="m,l7559993,r,1548003l,154800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">
                  <v:stroke miterlimit="83231f" joinstyle="miter"/>
                  <v:path textboxrect="0,0,7559993,1548003" arrowok="t"/>
                </v:shape>
                <v:rect id="Rectangle 173" style="position:absolute;left:4572;top:3965;width:21838;height:5516;visibility:visible;mso-wrap-style:square;v-text-anchor:top" o:spid="_x0000_s109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FA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Bn7wFAwgAAANwAAAAPAAAA&#10;AAAAAAAAAAAAAAcCAABkcnMvZG93bnJldi54bWxQSwUGAAAAAAMAAwC3AAAA9gIAAAAA&#10;">
                  <v:textbox inset="0,0,0,0">
                    <w:txbxContent>
                      <w:p w:rsidR="002436EC" w:rsidRDefault="00486A16" w14:paraId="2D1D04AC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spacing w:val="-1"/>
                            <w:w w:val="119"/>
                            <w:sz w:val="57"/>
                          </w:rPr>
                          <w:t>STUDENT</w:t>
                        </w:r>
                      </w:p>
                    </w:txbxContent>
                  </v:textbox>
                </v:rect>
                <v:rect id="Rectangle 174" style="position:absolute;left:4572;top:7189;width:21675;height:5516;visibility:visible;mso-wrap-style:square;v-text-anchor:top" o:spid="_x0000_s109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>
                  <v:textbox inset="0,0,0,0">
                    <w:txbxContent>
                      <w:p w:rsidR="002436EC" w:rsidRDefault="00486A16" w14:paraId="73596B3A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23"/>
                            <w:sz w:val="57"/>
                          </w:rPr>
                          <w:t>COUNCIL</w:t>
                        </w:r>
                      </w:p>
                    </w:txbxContent>
                  </v:textbox>
                </v:rect>
                <v:shape id="Shape 3143" style="position:absolute;left:4572;top:11214;width:18583;height:2194;visibility:visible;mso-wrap-style:square;v-text-anchor:top" coordsize="1858328,219418" o:spid="_x0000_s1094" fillcolor="#fffefd" stroked="f" strokeweight="0" path="m,l1858328,r,219418l,219418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">
                  <v:stroke miterlimit="83231f" joinstyle="miter"/>
                  <v:path textboxrect="0,0,1858328,219418" arrowok="t"/>
                </v:shape>
                <v:rect id="Rectangle 176" style="position:absolute;left:5418;top:11388;width:12626;height:2446;visibility:visible;mso-wrap-style:square;v-text-anchor:top" o:spid="_x0000_s109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LY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H+NIH/Z8IFcvkHAAD//wMAUEsBAi0AFAAGAAgAAAAhANvh9svuAAAAhQEAABMAAAAAAAAAAAAA&#10;AAAAAAAAAFtDb250ZW50X1R5cGVzXS54bWxQSwECLQAUAAYACAAAACEAWvQsW78AAAAVAQAACwAA&#10;AAAAAAAAAAAAAAAfAQAAX3JlbHMvLnJlbHNQSwECLQAUAAYACAAAACEAd5ii2MMAAADcAAAADwAA&#10;AAAAAAAAAAAAAAAHAgAAZHJzL2Rvd25yZXYueG1sUEsFBgAAAAADAAMAtwAAAPcCAAAAAA==&#10;">
                  <v:textbox inset="0,0,0,0">
                    <w:txbxContent>
                      <w:p w:rsidR="002436EC" w:rsidRDefault="00486A16" w14:paraId="69484BE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E5007F"/>
                            <w:w w:val="116"/>
                            <w:sz w:val="26"/>
                          </w:rPr>
                          <w:t>BYE</w:t>
                        </w:r>
                        <w:r>
                          <w:rPr>
                            <w:b/>
                            <w:color w:val="E5007F"/>
                            <w:spacing w:val="6"/>
                            <w:w w:val="11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E5007F"/>
                            <w:w w:val="116"/>
                            <w:sz w:val="26"/>
                          </w:rPr>
                          <w:t>LAW</w:t>
                        </w:r>
                        <w:r>
                          <w:rPr>
                            <w:b/>
                            <w:color w:val="E5007F"/>
                            <w:spacing w:val="6"/>
                            <w:w w:val="11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color w:val="E5007F"/>
                            <w:w w:val="116"/>
                            <w:sz w:val="26"/>
                          </w:rPr>
                          <w:t>SIX</w:t>
                        </w:r>
                      </w:p>
                    </w:txbxContent>
                  </v:textbox>
                </v:rect>
                <v:rect id="Rectangle 177" style="position:absolute;left:50825;top:3965;width:26869;height:5516;visibility:visible;mso-wrap-style:square;v-text-anchor:top" o:spid="_x0000_s109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">
                  <v:textbox inset="0,0,0,0">
                    <w:txbxContent>
                      <w:p w:rsidR="002436EC" w:rsidRDefault="00486A16" w14:paraId="0A0725BD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16"/>
                            <w:sz w:val="57"/>
                          </w:rPr>
                          <w:t>REFERENDA</w:t>
                        </w:r>
                      </w:p>
                    </w:txbxContent>
                  </v:textbox>
                </v:rect>
                <v:rect id="Rectangle 190" style="position:absolute;left:5418;top:16963;width:23520;height:3296;visibility:visible;mso-wrap-style:square;v-text-anchor:top" o:spid="_x0000_s109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nN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">
                  <v:textbox inset="0,0,0,0">
                    <w:txbxContent>
                      <w:p w:rsidR="002436EC" w:rsidRDefault="00486A16" w14:paraId="5216099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4A2673"/>
                            <w:w w:val="120"/>
                            <w:sz w:val="34"/>
                          </w:rPr>
                          <w:t>SECTION</w:t>
                        </w:r>
                        <w:r>
                          <w:rPr>
                            <w:b/>
                            <w:color w:val="4A2673"/>
                            <w:spacing w:val="8"/>
                            <w:w w:val="120"/>
                            <w:sz w:val="34"/>
                          </w:rPr>
                          <w:t xml:space="preserve"> </w:t>
                        </w:r>
                        <w:r>
                          <w:rPr>
                            <w:b/>
                            <w:color w:val="4A2673"/>
                            <w:w w:val="120"/>
                            <w:sz w:val="34"/>
                          </w:rPr>
                          <w:t>THREE:</w:t>
                        </w:r>
                        <w:r>
                          <w:rPr>
                            <w:b/>
                            <w:color w:val="4A2673"/>
                            <w:spacing w:val="8"/>
                            <w:w w:val="120"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30CB6E99" wp14:editId="075EBDA6">
                <wp:simplePos x="0" y="0"/>
                <wp:positionH relativeFrom="page">
                  <wp:posOffset>0</wp:posOffset>
                </wp:positionH>
                <wp:positionV relativeFrom="page">
                  <wp:posOffset>10164090</wp:posOffset>
                </wp:positionV>
                <wp:extent cx="7559993" cy="527914"/>
                <wp:effectExtent l="0" t="0" r="0" b="0"/>
                <wp:wrapTopAndBottom/>
                <wp:docPr id="2290" name="Group 2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3" cy="527914"/>
                          <a:chOff x="0" y="0"/>
                          <a:chExt cx="7559993" cy="527914"/>
                        </a:xfrm>
                      </wpg:grpSpPr>
                      <wps:wsp>
                        <wps:cNvPr id="3176" name="Shape 3176"/>
                        <wps:cNvSpPr/>
                        <wps:spPr>
                          <a:xfrm>
                            <a:off x="0" y="0"/>
                            <a:ext cx="7559993" cy="527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993" h="527914">
                                <a:moveTo>
                                  <a:pt x="0" y="0"/>
                                </a:moveTo>
                                <a:lnTo>
                                  <a:pt x="7559993" y="0"/>
                                </a:lnTo>
                                <a:lnTo>
                                  <a:pt x="7559993" y="527914"/>
                                </a:lnTo>
                                <a:lnTo>
                                  <a:pt x="0" y="5279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500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446180" y="181518"/>
                            <a:ext cx="80264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64" h="168846">
                                <a:moveTo>
                                  <a:pt x="51473" y="0"/>
                                </a:moveTo>
                                <a:cubicBezTo>
                                  <a:pt x="67120" y="0"/>
                                  <a:pt x="79820" y="12446"/>
                                  <a:pt x="79820" y="27787"/>
                                </a:cubicBezTo>
                                <a:cubicBezTo>
                                  <a:pt x="79820" y="40374"/>
                                  <a:pt x="80264" y="43281"/>
                                  <a:pt x="80264" y="63449"/>
                                </a:cubicBezTo>
                                <a:lnTo>
                                  <a:pt x="79883" y="92405"/>
                                </a:lnTo>
                                <a:cubicBezTo>
                                  <a:pt x="76619" y="133756"/>
                                  <a:pt x="40704" y="166548"/>
                                  <a:pt x="0" y="168846"/>
                                </a:cubicBezTo>
                                <a:lnTo>
                                  <a:pt x="0" y="111607"/>
                                </a:lnTo>
                                <a:cubicBezTo>
                                  <a:pt x="11659" y="109817"/>
                                  <a:pt x="20930" y="100228"/>
                                  <a:pt x="22949" y="88023"/>
                                </a:cubicBezTo>
                                <a:cubicBezTo>
                                  <a:pt x="22949" y="88023"/>
                                  <a:pt x="23127" y="29032"/>
                                  <a:pt x="23127" y="27787"/>
                                </a:cubicBezTo>
                                <a:cubicBezTo>
                                  <a:pt x="23127" y="26556"/>
                                  <a:pt x="23216" y="25336"/>
                                  <a:pt x="23381" y="24143"/>
                                </a:cubicBezTo>
                                <a:lnTo>
                                  <a:pt x="23724" y="22123"/>
                                </a:lnTo>
                                <a:cubicBezTo>
                                  <a:pt x="26391" y="9487"/>
                                  <a:pt x="37795" y="0"/>
                                  <a:pt x="514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357458" y="181518"/>
                            <a:ext cx="80264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64" h="168846">
                                <a:moveTo>
                                  <a:pt x="28804" y="0"/>
                                </a:moveTo>
                                <a:cubicBezTo>
                                  <a:pt x="42469" y="0"/>
                                  <a:pt x="53873" y="9487"/>
                                  <a:pt x="56553" y="22123"/>
                                </a:cubicBezTo>
                                <a:lnTo>
                                  <a:pt x="56883" y="24143"/>
                                </a:lnTo>
                                <a:cubicBezTo>
                                  <a:pt x="57048" y="25336"/>
                                  <a:pt x="57137" y="26556"/>
                                  <a:pt x="57137" y="27787"/>
                                </a:cubicBezTo>
                                <a:cubicBezTo>
                                  <a:pt x="57137" y="29032"/>
                                  <a:pt x="57315" y="88023"/>
                                  <a:pt x="57315" y="88023"/>
                                </a:cubicBezTo>
                                <a:cubicBezTo>
                                  <a:pt x="59322" y="100228"/>
                                  <a:pt x="68605" y="109817"/>
                                  <a:pt x="80264" y="111607"/>
                                </a:cubicBezTo>
                                <a:lnTo>
                                  <a:pt x="80264" y="168846"/>
                                </a:lnTo>
                                <a:cubicBezTo>
                                  <a:pt x="39560" y="166548"/>
                                  <a:pt x="3645" y="133756"/>
                                  <a:pt x="381" y="92405"/>
                                </a:cubicBezTo>
                                <a:lnTo>
                                  <a:pt x="0" y="63449"/>
                                </a:lnTo>
                                <a:cubicBezTo>
                                  <a:pt x="0" y="43281"/>
                                  <a:pt x="444" y="40374"/>
                                  <a:pt x="444" y="27787"/>
                                </a:cubicBezTo>
                                <a:cubicBezTo>
                                  <a:pt x="444" y="12446"/>
                                  <a:pt x="13144" y="0"/>
                                  <a:pt x="288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943289" y="181518"/>
                            <a:ext cx="80251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51" h="168846">
                                <a:moveTo>
                                  <a:pt x="51460" y="0"/>
                                </a:moveTo>
                                <a:cubicBezTo>
                                  <a:pt x="67107" y="0"/>
                                  <a:pt x="79807" y="12446"/>
                                  <a:pt x="79807" y="27787"/>
                                </a:cubicBezTo>
                                <a:cubicBezTo>
                                  <a:pt x="79807" y="40374"/>
                                  <a:pt x="80251" y="43281"/>
                                  <a:pt x="80251" y="63449"/>
                                </a:cubicBezTo>
                                <a:lnTo>
                                  <a:pt x="79870" y="92405"/>
                                </a:lnTo>
                                <a:cubicBezTo>
                                  <a:pt x="76619" y="133756"/>
                                  <a:pt x="40691" y="166548"/>
                                  <a:pt x="0" y="168846"/>
                                </a:cubicBezTo>
                                <a:lnTo>
                                  <a:pt x="0" y="111607"/>
                                </a:lnTo>
                                <a:cubicBezTo>
                                  <a:pt x="11646" y="109817"/>
                                  <a:pt x="20930" y="100228"/>
                                  <a:pt x="22949" y="88023"/>
                                </a:cubicBezTo>
                                <a:cubicBezTo>
                                  <a:pt x="22949" y="88023"/>
                                  <a:pt x="23101" y="29032"/>
                                  <a:pt x="23101" y="27787"/>
                                </a:cubicBezTo>
                                <a:cubicBezTo>
                                  <a:pt x="23101" y="26556"/>
                                  <a:pt x="23203" y="25336"/>
                                  <a:pt x="23368" y="24143"/>
                                </a:cubicBezTo>
                                <a:lnTo>
                                  <a:pt x="23711" y="22123"/>
                                </a:lnTo>
                                <a:cubicBezTo>
                                  <a:pt x="26378" y="9487"/>
                                  <a:pt x="37795" y="0"/>
                                  <a:pt x="514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854566" y="181518"/>
                            <a:ext cx="80251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51" h="168846">
                                <a:moveTo>
                                  <a:pt x="28778" y="0"/>
                                </a:moveTo>
                                <a:cubicBezTo>
                                  <a:pt x="42456" y="0"/>
                                  <a:pt x="53873" y="9487"/>
                                  <a:pt x="56540" y="22123"/>
                                </a:cubicBezTo>
                                <a:lnTo>
                                  <a:pt x="56871" y="24143"/>
                                </a:lnTo>
                                <a:cubicBezTo>
                                  <a:pt x="57036" y="25336"/>
                                  <a:pt x="57137" y="26556"/>
                                  <a:pt x="57137" y="27787"/>
                                </a:cubicBezTo>
                                <a:cubicBezTo>
                                  <a:pt x="57137" y="29032"/>
                                  <a:pt x="57302" y="88023"/>
                                  <a:pt x="57302" y="88023"/>
                                </a:cubicBezTo>
                                <a:cubicBezTo>
                                  <a:pt x="59322" y="100228"/>
                                  <a:pt x="68593" y="109817"/>
                                  <a:pt x="80251" y="111607"/>
                                </a:cubicBezTo>
                                <a:lnTo>
                                  <a:pt x="80251" y="168846"/>
                                </a:lnTo>
                                <a:cubicBezTo>
                                  <a:pt x="39548" y="166548"/>
                                  <a:pt x="3632" y="133756"/>
                                  <a:pt x="368" y="92405"/>
                                </a:cubicBezTo>
                                <a:lnTo>
                                  <a:pt x="0" y="63449"/>
                                </a:lnTo>
                                <a:cubicBezTo>
                                  <a:pt x="0" y="43281"/>
                                  <a:pt x="432" y="40374"/>
                                  <a:pt x="432" y="27787"/>
                                </a:cubicBezTo>
                                <a:cubicBezTo>
                                  <a:pt x="432" y="12446"/>
                                  <a:pt x="13132" y="0"/>
                                  <a:pt x="287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631040" y="181518"/>
                            <a:ext cx="80277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77" h="168846">
                                <a:moveTo>
                                  <a:pt x="51486" y="0"/>
                                </a:moveTo>
                                <a:cubicBezTo>
                                  <a:pt x="67132" y="0"/>
                                  <a:pt x="79832" y="12446"/>
                                  <a:pt x="79832" y="27787"/>
                                </a:cubicBezTo>
                                <a:cubicBezTo>
                                  <a:pt x="79832" y="40374"/>
                                  <a:pt x="80277" y="43281"/>
                                  <a:pt x="80277" y="63449"/>
                                </a:cubicBezTo>
                                <a:lnTo>
                                  <a:pt x="79896" y="92405"/>
                                </a:lnTo>
                                <a:cubicBezTo>
                                  <a:pt x="76619" y="133756"/>
                                  <a:pt x="40716" y="166548"/>
                                  <a:pt x="0" y="168846"/>
                                </a:cubicBezTo>
                                <a:lnTo>
                                  <a:pt x="0" y="111607"/>
                                </a:lnTo>
                                <a:cubicBezTo>
                                  <a:pt x="11671" y="109817"/>
                                  <a:pt x="20942" y="100228"/>
                                  <a:pt x="22962" y="88023"/>
                                </a:cubicBezTo>
                                <a:cubicBezTo>
                                  <a:pt x="22962" y="88023"/>
                                  <a:pt x="23139" y="29032"/>
                                  <a:pt x="23139" y="27787"/>
                                </a:cubicBezTo>
                                <a:cubicBezTo>
                                  <a:pt x="23139" y="26556"/>
                                  <a:pt x="23216" y="25336"/>
                                  <a:pt x="23368" y="24143"/>
                                </a:cubicBezTo>
                                <a:lnTo>
                                  <a:pt x="23724" y="22123"/>
                                </a:lnTo>
                                <a:cubicBezTo>
                                  <a:pt x="26391" y="9487"/>
                                  <a:pt x="37808" y="0"/>
                                  <a:pt x="514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542331" y="181518"/>
                            <a:ext cx="80264" cy="16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64" h="168846">
                                <a:moveTo>
                                  <a:pt x="28791" y="0"/>
                                </a:moveTo>
                                <a:cubicBezTo>
                                  <a:pt x="42456" y="0"/>
                                  <a:pt x="53873" y="9487"/>
                                  <a:pt x="56540" y="22123"/>
                                </a:cubicBezTo>
                                <a:lnTo>
                                  <a:pt x="56883" y="24143"/>
                                </a:lnTo>
                                <a:cubicBezTo>
                                  <a:pt x="57048" y="25336"/>
                                  <a:pt x="57137" y="26556"/>
                                  <a:pt x="57137" y="27787"/>
                                </a:cubicBezTo>
                                <a:cubicBezTo>
                                  <a:pt x="57137" y="29032"/>
                                  <a:pt x="57302" y="88023"/>
                                  <a:pt x="57302" y="88023"/>
                                </a:cubicBezTo>
                                <a:cubicBezTo>
                                  <a:pt x="59334" y="100228"/>
                                  <a:pt x="68593" y="109817"/>
                                  <a:pt x="80264" y="111607"/>
                                </a:cubicBezTo>
                                <a:lnTo>
                                  <a:pt x="80264" y="168846"/>
                                </a:lnTo>
                                <a:cubicBezTo>
                                  <a:pt x="39560" y="166548"/>
                                  <a:pt x="3632" y="133756"/>
                                  <a:pt x="381" y="92405"/>
                                </a:cubicBezTo>
                                <a:lnTo>
                                  <a:pt x="0" y="63449"/>
                                </a:lnTo>
                                <a:cubicBezTo>
                                  <a:pt x="0" y="43281"/>
                                  <a:pt x="444" y="40374"/>
                                  <a:pt x="444" y="27787"/>
                                </a:cubicBezTo>
                                <a:cubicBezTo>
                                  <a:pt x="444" y="12446"/>
                                  <a:pt x="13132" y="0"/>
                                  <a:pt x="287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727315" y="181649"/>
                            <a:ext cx="52819" cy="1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19" h="102260">
                                <a:moveTo>
                                  <a:pt x="52768" y="0"/>
                                </a:moveTo>
                                <a:lnTo>
                                  <a:pt x="52819" y="0"/>
                                </a:lnTo>
                                <a:lnTo>
                                  <a:pt x="52819" y="102260"/>
                                </a:lnTo>
                                <a:cubicBezTo>
                                  <a:pt x="50940" y="101612"/>
                                  <a:pt x="48857" y="100495"/>
                                  <a:pt x="41427" y="97663"/>
                                </a:cubicBezTo>
                                <a:cubicBezTo>
                                  <a:pt x="34176" y="94894"/>
                                  <a:pt x="21514" y="90056"/>
                                  <a:pt x="15685" y="86004"/>
                                </a:cubicBezTo>
                                <a:cubicBezTo>
                                  <a:pt x="1219" y="75768"/>
                                  <a:pt x="0" y="61900"/>
                                  <a:pt x="0" y="52171"/>
                                </a:cubicBezTo>
                                <a:cubicBezTo>
                                  <a:pt x="0" y="21451"/>
                                  <a:pt x="25121" y="0"/>
                                  <a:pt x="527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789035" y="240522"/>
                            <a:ext cx="55499" cy="1095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9" h="109538">
                                <a:moveTo>
                                  <a:pt x="0" y="0"/>
                                </a:moveTo>
                                <a:cubicBezTo>
                                  <a:pt x="31661" y="10884"/>
                                  <a:pt x="55499" y="21209"/>
                                  <a:pt x="55232" y="56934"/>
                                </a:cubicBezTo>
                                <a:cubicBezTo>
                                  <a:pt x="54991" y="85890"/>
                                  <a:pt x="31471" y="109347"/>
                                  <a:pt x="2172" y="109347"/>
                                </a:cubicBezTo>
                                <a:cubicBezTo>
                                  <a:pt x="1397" y="109347"/>
                                  <a:pt x="686" y="109424"/>
                                  <a:pt x="0" y="1095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789028" y="181935"/>
                            <a:ext cx="48222" cy="54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22" h="54432">
                                <a:moveTo>
                                  <a:pt x="0" y="0"/>
                                </a:moveTo>
                                <a:cubicBezTo>
                                  <a:pt x="4496" y="102"/>
                                  <a:pt x="29464" y="1410"/>
                                  <a:pt x="42342" y="18377"/>
                                </a:cubicBezTo>
                                <a:cubicBezTo>
                                  <a:pt x="45974" y="22149"/>
                                  <a:pt x="48222" y="27394"/>
                                  <a:pt x="48222" y="33198"/>
                                </a:cubicBezTo>
                                <a:cubicBezTo>
                                  <a:pt x="48222" y="44666"/>
                                  <a:pt x="42266" y="54432"/>
                                  <a:pt x="28575" y="53963"/>
                                </a:cubicBezTo>
                                <a:cubicBezTo>
                                  <a:pt x="25819" y="53849"/>
                                  <a:pt x="23152" y="53340"/>
                                  <a:pt x="20764" y="52236"/>
                                </a:cubicBezTo>
                                <a:cubicBezTo>
                                  <a:pt x="15977" y="50406"/>
                                  <a:pt x="4737" y="46127"/>
                                  <a:pt x="0" y="4451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723607" y="285163"/>
                            <a:ext cx="56528" cy="6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28" h="65367">
                                <a:moveTo>
                                  <a:pt x="19431" y="0"/>
                                </a:moveTo>
                                <a:cubicBezTo>
                                  <a:pt x="20904" y="0"/>
                                  <a:pt x="22327" y="191"/>
                                  <a:pt x="23686" y="546"/>
                                </a:cubicBezTo>
                                <a:lnTo>
                                  <a:pt x="23825" y="508"/>
                                </a:lnTo>
                                <a:lnTo>
                                  <a:pt x="24460" y="788"/>
                                </a:lnTo>
                                <a:cubicBezTo>
                                  <a:pt x="25413" y="1067"/>
                                  <a:pt x="26314" y="1448"/>
                                  <a:pt x="27203" y="1918"/>
                                </a:cubicBezTo>
                                <a:lnTo>
                                  <a:pt x="56528" y="14021"/>
                                </a:lnTo>
                                <a:lnTo>
                                  <a:pt x="56528" y="64998"/>
                                </a:lnTo>
                                <a:cubicBezTo>
                                  <a:pt x="49238" y="65367"/>
                                  <a:pt x="33630" y="64097"/>
                                  <a:pt x="15316" y="50317"/>
                                </a:cubicBezTo>
                                <a:cubicBezTo>
                                  <a:pt x="10439" y="46647"/>
                                  <a:pt x="7480" y="42799"/>
                                  <a:pt x="5753" y="39256"/>
                                </a:cubicBezTo>
                                <a:cubicBezTo>
                                  <a:pt x="2197" y="35103"/>
                                  <a:pt x="0" y="29325"/>
                                  <a:pt x="0" y="22961"/>
                                </a:cubicBezTo>
                                <a:cubicBezTo>
                                  <a:pt x="0" y="10275"/>
                                  <a:pt x="8700" y="0"/>
                                  <a:pt x="194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6660000" y="192139"/>
                            <a:ext cx="719304" cy="197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436EC" w:rsidRDefault="00486A16" w14:paraId="7DCF9F6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18"/>
                                  <w:sz w:val="20"/>
                                </w:rPr>
                                <w:t>uusu.org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4194990E">
              <v:group id="Group 2290" style="position:absolute;left:0;text-align:left;margin-left:0;margin-top:800.3pt;width:595.3pt;height:41.55pt;z-index:251658244;mso-position-horizontal-relative:page;mso-position-vertical-relative:page" coordsize="75599,5279" o:spid="_x0000_s1098" w14:anchorId="30CB6E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">
                <v:shape id="Shape 3176" style="position:absolute;width:75599;height:5279;visibility:visible;mso-wrap-style:square;v-text-anchor:top" coordsize="7559993,527914" o:spid="_x0000_s1099" fillcolor="#e5007f" stroked="f" strokeweight="0" path="m,l7559993,r,527914l,52791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">
                  <v:stroke miterlimit="83231f" joinstyle="miter"/>
                  <v:path textboxrect="0,0,7559993,527914" arrowok="t"/>
                </v:shape>
                <v:shape id="Shape 179" style="position:absolute;left:4461;top:1815;width:803;height:1688;visibility:visible;mso-wrap-style:square;v-text-anchor:top" coordsize="80264,168846" o:spid="_x0000_s1100" stroked="f" strokeweight="0" path="m51473,c67120,,79820,12446,79820,27787v,12587,444,15494,444,35662l79883,92405c76619,133756,40704,166548,,168846l,111607c11659,109817,20930,100228,22949,88023v,,178,-58991,178,-60236c23127,26556,23216,25336,23381,24143r343,-2020c26391,9487,37795,,5147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">
                  <v:stroke miterlimit="83231f" joinstyle="miter"/>
                  <v:path textboxrect="0,0,80264,168846" arrowok="t"/>
                </v:shape>
                <v:shape id="Shape 180" style="position:absolute;left:3574;top:1815;width:803;height:1688;visibility:visible;mso-wrap-style:square;v-text-anchor:top" coordsize="80264,168846" o:spid="_x0000_s1101" stroked="f" strokeweight="0" path="m28804,c42469,,53873,9487,56553,22123r330,2020c57048,25336,57137,26556,57137,27787v,1245,178,60236,178,60236c59322,100228,68605,109817,80264,111607r,57239c39560,166548,3645,133756,381,92405l,63449c,43281,444,40374,444,27787,444,12446,13144,,2880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">
                  <v:stroke miterlimit="83231f" joinstyle="miter"/>
                  <v:path textboxrect="0,0,80264,168846" arrowok="t"/>
                </v:shape>
                <v:shape id="Shape 181" style="position:absolute;left:9432;top:1815;width:803;height:1688;visibility:visible;mso-wrap-style:square;v-text-anchor:top" coordsize="80251,168846" o:spid="_x0000_s1102" stroked="f" strokeweight="0" path="m51460,c67107,,79807,12446,79807,27787v,12587,444,15494,444,35662l79870,92405c76619,133756,40691,166548,,168846l,111607c11646,109817,20930,100228,22949,88023v,,152,-58991,152,-60236c23101,26556,23203,25336,23368,24143r343,-2020c26378,9487,37795,,514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">
                  <v:stroke miterlimit="83231f" joinstyle="miter"/>
                  <v:path textboxrect="0,0,80251,168846" arrowok="t"/>
                </v:shape>
                <v:shape id="Shape 182" style="position:absolute;left:8545;top:1815;width:803;height:1688;visibility:visible;mso-wrap-style:square;v-text-anchor:top" coordsize="80251,168846" o:spid="_x0000_s1103" stroked="f" strokeweight="0" path="m28778,c42456,,53873,9487,56540,22123r331,2020c57036,25336,57137,26556,57137,27787v,1245,165,60236,165,60236c59322,100228,68593,109817,80251,111607r,57239c39548,166548,3632,133756,368,92405l,63449c,43281,432,40374,432,27787,432,12446,13132,,2877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">
                  <v:stroke miterlimit="83231f" joinstyle="miter"/>
                  <v:path textboxrect="0,0,80251,168846" arrowok="t"/>
                </v:shape>
                <v:shape id="Shape 183" style="position:absolute;left:6310;top:1815;width:803;height:1688;visibility:visible;mso-wrap-style:square;v-text-anchor:top" coordsize="80277,168846" o:spid="_x0000_s1104" stroked="f" strokeweight="0" path="m51486,c67132,,79832,12446,79832,27787v,12587,445,15494,445,35662l79896,92405c76619,133756,40716,166548,,168846l,111607c11671,109817,20942,100228,22962,88023v,,177,-58991,177,-60236c23139,26556,23216,25336,23368,24143r356,-2020c26391,9487,37808,,5148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">
                  <v:stroke miterlimit="83231f" joinstyle="miter"/>
                  <v:path textboxrect="0,0,80277,168846" arrowok="t"/>
                </v:shape>
                <v:shape id="Shape 184" style="position:absolute;left:5423;top:1815;width:802;height:1688;visibility:visible;mso-wrap-style:square;v-text-anchor:top" coordsize="80264,168846" o:spid="_x0000_s1105" stroked="f" strokeweight="0" path="m28791,c42456,,53873,9487,56540,22123r343,2020c57048,25336,57137,26556,57137,27787v,1245,165,60236,165,60236c59334,100228,68593,109817,80264,111607r,57239c39560,166548,3632,133756,381,92405l,63449c,43281,444,40374,444,27787,444,12446,13132,,2879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">
                  <v:stroke miterlimit="83231f" joinstyle="miter"/>
                  <v:path textboxrect="0,0,80264,168846" arrowok="t"/>
                </v:shape>
                <v:shape id="Shape 185" style="position:absolute;left:7273;top:1816;width:528;height:1023;visibility:visible;mso-wrap-style:square;v-text-anchor:top" coordsize="52819,102260" o:spid="_x0000_s1106" stroked="f" strokeweight="0" path="m52768,r51,l52819,102260v-1879,-648,-3962,-1765,-11392,-4597c34176,94894,21514,90056,15685,86004,1219,75768,,61900,,52171,,21451,25121,,5276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">
                  <v:stroke miterlimit="83231f" joinstyle="miter"/>
                  <v:path textboxrect="0,0,52819,102260" arrowok="t"/>
                </v:shape>
                <v:shape id="Shape 186" style="position:absolute;left:7890;top:2405;width:555;height:1095;visibility:visible;mso-wrap-style:square;v-text-anchor:top" coordsize="55499,109538" o:spid="_x0000_s1107" stroked="f" strokeweight="0" path="m,c31661,10884,55499,21209,55232,56934,54991,85890,31471,109347,2172,109347v-775,,-1486,77,-2172,191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">
                  <v:stroke miterlimit="83231f" joinstyle="miter"/>
                  <v:path textboxrect="0,0,55499,109538" arrowok="t"/>
                </v:shape>
                <v:shape id="Shape 187" style="position:absolute;left:7890;top:1819;width:482;height:544;visibility:visible;mso-wrap-style:square;v-text-anchor:top" coordsize="48222,54432" o:spid="_x0000_s1108" stroked="f" strokeweight="0" path="m,c4496,102,29464,1410,42342,18377v3632,3772,5880,9017,5880,14821c48222,44666,42266,54432,28575,53963v-2756,-114,-5423,-623,-7811,-1727c15977,50406,4737,46127,,44514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">
                  <v:stroke miterlimit="83231f" joinstyle="miter"/>
                  <v:path textboxrect="0,0,48222,54432" arrowok="t"/>
                </v:shape>
                <v:shape id="Shape 188" style="position:absolute;left:7236;top:2851;width:565;height:654;visibility:visible;mso-wrap-style:square;v-text-anchor:top" coordsize="56528,65367" o:spid="_x0000_s1109" stroked="f" strokeweight="0" path="m19431,v1473,,2896,191,4255,546l23825,508r635,280c25413,1067,26314,1448,27203,1918l56528,14021r,50977c49238,65367,33630,64097,15316,50317,10439,46647,7480,42799,5753,39256,2197,35103,,29325,,22961,,10275,8700,,194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">
                  <v:stroke miterlimit="83231f" joinstyle="miter"/>
                  <v:path textboxrect="0,0,56528,65367" arrowok="t"/>
                </v:shape>
                <v:rect id="Rectangle 189" style="position:absolute;left:66600;top:1921;width:7193;height:1978;visibility:visible;mso-wrap-style:square;v-text-anchor:top" o:spid="_x0000_s111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">
                  <v:textbox inset="0,0,0,0">
                    <w:txbxContent>
                      <w:p w:rsidR="002436EC" w:rsidRDefault="00486A16" w14:paraId="71E92EE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18"/>
                            <w:sz w:val="20"/>
                          </w:rPr>
                          <w:t>uusu.org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t xml:space="preserve">4.1 </w:t>
      </w:r>
      <w:r>
        <w:tab/>
      </w:r>
      <w:r>
        <w:t xml:space="preserve">A Union Body, Committee, Officer or other specified person which has carried out  </w:t>
      </w:r>
      <w:r>
        <w:tab/>
      </w:r>
      <w:r>
        <w:t xml:space="preserve">  </w:t>
      </w:r>
      <w:r>
        <w:tab/>
      </w:r>
      <w:r>
        <w:t xml:space="preserve">a mandate or recommendation of the Union Membership shall report to the next Student   </w:t>
      </w:r>
      <w:r>
        <w:tab/>
      </w:r>
      <w:r>
        <w:t xml:space="preserve">Council meeting.  </w:t>
      </w:r>
    </w:p>
    <w:p w:rsidR="002436EC" w:rsidRDefault="00486A16" w14:paraId="74553C18" w14:textId="77777777">
      <w:pPr>
        <w:spacing w:after="3" w:line="259" w:lineRule="auto"/>
        <w:ind w:left="-5"/>
      </w:pPr>
      <w:r>
        <w:rPr>
          <w:b/>
          <w:color w:val="4A2673"/>
          <w:sz w:val="34"/>
        </w:rPr>
        <w:t xml:space="preserve">SECTION FIVE: </w:t>
      </w:r>
    </w:p>
    <w:p w:rsidR="002436EC" w:rsidRDefault="00486A16" w14:paraId="04EF50B2" w14:textId="77777777">
      <w:pPr>
        <w:pStyle w:val="Heading1"/>
        <w:ind w:left="-5"/>
      </w:pPr>
      <w:r>
        <w:t xml:space="preserve">A REFERENDUM RESULT       </w:t>
      </w:r>
    </w:p>
    <w:p w:rsidR="002436EC" w:rsidRDefault="00486A16" w14:paraId="6BF76666" w14:textId="77777777">
      <w:pPr>
        <w:ind w:left="-5"/>
      </w:pPr>
      <w:r w:rsidR="00486A16">
        <w:rPr/>
        <w:t xml:space="preserve">5.1 </w:t>
      </w:r>
      <w:r>
        <w:tab/>
      </w:r>
      <w:r w:rsidR="00486A16">
        <w:rPr/>
        <w:t xml:space="preserve">The Returning Officer or their deputy(s) shall publish the result of any Referendum   </w:t>
      </w:r>
      <w:r>
        <w:tab/>
      </w:r>
      <w:r w:rsidR="00486A16">
        <w:rPr/>
        <w:t>submitted</w:t>
      </w:r>
      <w:r w:rsidR="00486A16">
        <w:rPr/>
        <w:t xml:space="preserve"> under Clause 1.2 of this </w:t>
      </w:r>
      <w:r w:rsidR="00486A16">
        <w:rPr/>
        <w:t>Bye-law</w:t>
      </w:r>
      <w:r w:rsidR="00486A16">
        <w:rPr/>
        <w:t xml:space="preserve"> not later than one </w:t>
      </w:r>
      <w:r w:rsidR="00486A16">
        <w:rPr/>
        <w:t>clear day</w:t>
      </w:r>
      <w:r w:rsidR="00486A16">
        <w:rPr/>
        <w:t xml:space="preserve"> (</w:t>
      </w:r>
      <w:r w:rsidR="00486A16">
        <w:rPr/>
        <w:t xml:space="preserve">excluding  </w:t>
      </w:r>
      <w:r>
        <w:tab/>
      </w:r>
      <w:r w:rsidR="00486A16">
        <w:rPr/>
        <w:t xml:space="preserve">  </w:t>
      </w:r>
      <w:r>
        <w:tab/>
      </w:r>
      <w:r w:rsidR="00486A16">
        <w:rPr/>
        <w:t>Saturday and Sunday) after the Referendum has been held.</w:t>
      </w:r>
    </w:p>
    <w:p w:rsidR="00D0458F" w:rsidRDefault="00D0458F" w14:paraId="40638DE1" w14:textId="77777777">
      <w:pPr>
        <w:ind w:left="-5"/>
      </w:pPr>
    </w:p>
    <w:p w:rsidRPr="00D0458F" w:rsidR="00D0458F" w:rsidP="00D0458F" w:rsidRDefault="001604A6" w14:paraId="17D1AE7A" w14:textId="551013FF">
      <w:pPr>
        <w:ind w:left="-5"/>
        <w:rPr/>
      </w:pPr>
      <w:r w:rsidR="001604A6">
        <w:rPr/>
        <w:t>5.2</w:t>
      </w:r>
      <w:r w:rsidR="00D0458F">
        <w:rPr/>
        <w:t xml:space="preserve"> </w:t>
      </w:r>
      <w:r>
        <w:tab/>
      </w:r>
      <w:r w:rsidR="00D0458F">
        <w:rPr/>
        <w:t xml:space="preserve">The deadline for complaints being made, </w:t>
      </w:r>
      <w:r w:rsidR="00D0458F">
        <w:rPr/>
        <w:t>regarding</w:t>
      </w:r>
      <w:r w:rsidR="00D0458F">
        <w:rPr/>
        <w:t xml:space="preserve"> the conduct of a</w:t>
      </w:r>
      <w:del w:author="Longstaff, David" w:date="2025-07-22T14:37:00Z" w:id="1448090197">
        <w:r w:rsidDel="00D0458F">
          <w:delText>n</w:delText>
        </w:r>
      </w:del>
      <w:r w:rsidR="00D0458F">
        <w:rPr/>
        <w:t xml:space="preserve"> </w:t>
      </w:r>
      <w:r w:rsidR="007270C3">
        <w:rPr/>
        <w:t>referend</w:t>
      </w:r>
      <w:r w:rsidR="00F715EE">
        <w:rPr/>
        <w:t>um</w:t>
      </w:r>
      <w:r w:rsidR="00D0458F">
        <w:rPr/>
        <w:t xml:space="preserve"> (other    </w:t>
      </w:r>
      <w:r>
        <w:tab/>
      </w:r>
      <w:r w:rsidR="00D0458F">
        <w:rPr/>
        <w:t xml:space="preserve">than the conduct of the count), must be made in writing to the Returning Officer no later   </w:t>
      </w:r>
      <w:r>
        <w:tab/>
      </w:r>
      <w:r w:rsidR="00D0458F">
        <w:rPr/>
        <w:t>than three hours after voting closes.  </w:t>
      </w:r>
    </w:p>
    <w:p w:rsidR="00D0458F" w:rsidP="00D0458F" w:rsidRDefault="001604A6" w14:paraId="621F29DA" w14:textId="37FFF0CC">
      <w:pPr>
        <w:ind w:left="-5"/>
        <w:rPr/>
      </w:pPr>
      <w:r w:rsidR="001604A6">
        <w:rPr/>
        <w:t>5.3</w:t>
      </w:r>
      <w:r w:rsidR="00D0458F">
        <w:rPr/>
        <w:t xml:space="preserve"> </w:t>
      </w:r>
      <w:r>
        <w:tab/>
      </w:r>
      <w:r w:rsidR="00D0458F">
        <w:rPr/>
        <w:t xml:space="preserve">Any complaints </w:t>
      </w:r>
      <w:r w:rsidR="00D0458F">
        <w:rPr/>
        <w:t>regarding</w:t>
      </w:r>
      <w:r w:rsidR="00D0458F">
        <w:rPr/>
        <w:t xml:space="preserve"> the conduct of the count must be made in writing to </w:t>
      </w:r>
      <w:r w:rsidR="00D0458F">
        <w:rPr/>
        <w:t xml:space="preserve">the  </w:t>
      </w:r>
      <w:r>
        <w:tab/>
      </w:r>
      <w:r w:rsidR="00D0458F">
        <w:rPr/>
        <w:t xml:space="preserve">  </w:t>
      </w:r>
      <w:r>
        <w:tab/>
      </w:r>
      <w:r w:rsidR="00D0458F">
        <w:rPr/>
        <w:t>Returning Officer no later than 17:00 on the day after the announcement of the result. </w:t>
      </w:r>
    </w:p>
    <w:p w:rsidR="002826FC" w:rsidP="00D0458F" w:rsidRDefault="002826FC" w14:paraId="18A7693C" w14:textId="77777777">
      <w:pPr>
        <w:ind w:left="-5"/>
      </w:pPr>
    </w:p>
    <w:p w:rsidRPr="002826FC" w:rsidR="002826FC" w:rsidP="002826FC" w:rsidRDefault="001604A6" w14:paraId="312B5954" w14:textId="12D7B515">
      <w:pPr>
        <w:ind w:left="-5"/>
        <w:rPr/>
      </w:pPr>
      <w:r w:rsidR="001604A6">
        <w:rPr/>
        <w:t>5.4</w:t>
      </w:r>
      <w:r w:rsidR="002826FC">
        <w:rPr/>
        <w:t xml:space="preserve"> In the event of any dispute in relation to the validity of the vote or the conduct of the   </w:t>
      </w:r>
      <w:r>
        <w:tab/>
      </w:r>
      <w:r w:rsidR="002826FC">
        <w:rPr/>
        <w:t>referendum</w:t>
      </w:r>
      <w:r w:rsidR="002826FC">
        <w:rPr/>
        <w:t xml:space="preserve"> the Returning Officer’s decision is final and cannot be over-ruled within </w:t>
      </w:r>
      <w:r w:rsidR="002826FC">
        <w:rPr/>
        <w:t xml:space="preserve">the  </w:t>
      </w:r>
      <w:r>
        <w:tab/>
      </w:r>
      <w:r w:rsidR="002826FC">
        <w:rPr/>
        <w:t xml:space="preserve">  </w:t>
      </w:r>
      <w:r>
        <w:tab/>
      </w:r>
      <w:r w:rsidR="002826FC">
        <w:rPr/>
        <w:t xml:space="preserve">bounds of the Articles of Association, Standing Orders and Appendices. If requested by   </w:t>
      </w:r>
      <w:r>
        <w:tab/>
      </w:r>
      <w:r w:rsidR="002826FC">
        <w:rPr/>
        <w:t xml:space="preserve">Student Council, the Returning Officer shall </w:t>
      </w:r>
      <w:r w:rsidR="002826FC">
        <w:rPr/>
        <w:t>submit</w:t>
      </w:r>
      <w:r w:rsidR="002826FC">
        <w:rPr/>
        <w:t xml:space="preserve"> a report for their </w:t>
      </w:r>
      <w:r w:rsidR="002826FC">
        <w:rPr/>
        <w:t xml:space="preserve">consideration,  </w:t>
      </w:r>
      <w:r>
        <w:tab/>
      </w:r>
      <w:r w:rsidR="002826FC">
        <w:rPr/>
        <w:t xml:space="preserve">  </w:t>
      </w:r>
      <w:r>
        <w:tab/>
      </w:r>
      <w:r w:rsidR="002826FC">
        <w:rPr/>
        <w:t>setting out the grounds of complaint, and their reason for either upholding or rejecting it. </w:t>
      </w:r>
    </w:p>
    <w:p w:rsidRPr="002826FC" w:rsidR="002826FC" w:rsidP="002826FC" w:rsidRDefault="001604A6" w14:paraId="670EA6EF" w14:textId="1EFCD521">
      <w:pPr>
        <w:ind w:left="-5"/>
        <w:rPr/>
      </w:pPr>
      <w:r w:rsidR="001604A6">
        <w:rPr/>
        <w:t>5.5</w:t>
      </w:r>
      <w:r w:rsidR="002826FC">
        <w:rPr/>
        <w:t xml:space="preserve"> The Student Council shall be entitled to review whether the Returning Officer </w:t>
      </w:r>
      <w:r w:rsidR="002826FC">
        <w:rPr/>
        <w:t xml:space="preserve">has  </w:t>
      </w:r>
      <w:r>
        <w:tab/>
      </w:r>
      <w:r w:rsidR="002826FC">
        <w:rPr/>
        <w:t xml:space="preserve">  </w:t>
      </w:r>
      <w:r>
        <w:tab/>
      </w:r>
      <w:r w:rsidR="002826FC">
        <w:rPr/>
        <w:t>complied with</w:t>
      </w:r>
      <w:r w:rsidR="002826FC">
        <w:rPr/>
        <w:t xml:space="preserve"> the Regulations. If the Student Council find by 50% +1 that the Returning   </w:t>
      </w:r>
      <w:r>
        <w:tab/>
      </w:r>
      <w:r w:rsidR="002826FC">
        <w:rPr/>
        <w:t xml:space="preserve">Officer had </w:t>
      </w:r>
      <w:r w:rsidR="002826FC">
        <w:rPr/>
        <w:t>complied with</w:t>
      </w:r>
      <w:r w:rsidR="002826FC">
        <w:rPr/>
        <w:t xml:space="preserve"> the Regulations, the Student Council will not interfere with the   </w:t>
      </w:r>
      <w:r>
        <w:tab/>
      </w:r>
      <w:r w:rsidR="002826FC">
        <w:rPr/>
        <w:t>Returning Officers decision.  </w:t>
      </w:r>
    </w:p>
    <w:p w:rsidRPr="002826FC" w:rsidR="002826FC" w:rsidP="002826FC" w:rsidRDefault="001604A6" w14:paraId="3826FA3D" w14:textId="5D6F74E8">
      <w:pPr>
        <w:ind w:left="-5"/>
        <w:rPr/>
      </w:pPr>
      <w:r w:rsidR="001604A6">
        <w:rPr/>
        <w:t>5.6</w:t>
      </w:r>
      <w:r w:rsidR="002826FC">
        <w:rPr/>
        <w:t xml:space="preserve"> If the Student Council find that there has been non-compliance with    </w:t>
      </w:r>
      <w:r>
        <w:tab/>
      </w:r>
      <w:r w:rsidR="002826FC">
        <w:rPr/>
        <w:t xml:space="preserve">the Regulations by the Returning Officer, the Student Council may in its discretion vote by   </w:t>
      </w:r>
      <w:r>
        <w:tab/>
      </w:r>
      <w:r w:rsidR="002826FC">
        <w:rPr/>
        <w:t xml:space="preserve">50% +1 to stipulate that a new </w:t>
      </w:r>
      <w:r w:rsidR="008039FB">
        <w:rPr/>
        <w:t>referendum</w:t>
      </w:r>
      <w:r w:rsidR="002826FC">
        <w:rPr/>
        <w:t xml:space="preserve"> shall be held.  </w:t>
      </w:r>
    </w:p>
    <w:p w:rsidRPr="00D0458F" w:rsidR="002826FC" w:rsidP="00D0458F" w:rsidRDefault="002826FC" w14:paraId="58264E53" w14:textId="74DBD128">
      <w:pPr>
        <w:ind w:left="-5"/>
      </w:pPr>
    </w:p>
    <w:p w:rsidR="00D0458F" w:rsidRDefault="00D0458F" w14:paraId="59BC8FC5" w14:textId="4E03C7F7">
      <w:pPr>
        <w:ind w:left="-5"/>
      </w:pPr>
    </w:p>
    <w:p w:rsidR="002436EC" w:rsidP="394E177E" w:rsidRDefault="00486A16" w14:paraId="48E1AC5B" w14:textId="38E5B19A">
      <w:pPr>
        <w:pStyle w:val="Normal"/>
        <w:ind w:left="-5"/>
      </w:pPr>
    </w:p>
    <w:sectPr w:rsidR="002436EC">
      <w:pgSz w:w="11906" w:h="16838" w:orient="portrait"/>
      <w:pgMar w:top="3011" w:right="720" w:bottom="1071" w:left="8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6EC"/>
    <w:rsid w:val="00000C7B"/>
    <w:rsid w:val="00015A0C"/>
    <w:rsid w:val="00052BD4"/>
    <w:rsid w:val="0008475E"/>
    <w:rsid w:val="000A307E"/>
    <w:rsid w:val="000E3C3B"/>
    <w:rsid w:val="001604A6"/>
    <w:rsid w:val="001C421F"/>
    <w:rsid w:val="001D1740"/>
    <w:rsid w:val="00234E94"/>
    <w:rsid w:val="002436EC"/>
    <w:rsid w:val="002826FC"/>
    <w:rsid w:val="0029105A"/>
    <w:rsid w:val="002A00A8"/>
    <w:rsid w:val="002A092E"/>
    <w:rsid w:val="0033347E"/>
    <w:rsid w:val="00350655"/>
    <w:rsid w:val="0039658A"/>
    <w:rsid w:val="00403002"/>
    <w:rsid w:val="00484A19"/>
    <w:rsid w:val="004853B4"/>
    <w:rsid w:val="00486A16"/>
    <w:rsid w:val="004F2379"/>
    <w:rsid w:val="005B4D95"/>
    <w:rsid w:val="006055D5"/>
    <w:rsid w:val="00635AB1"/>
    <w:rsid w:val="00661092"/>
    <w:rsid w:val="006D19F8"/>
    <w:rsid w:val="006F0437"/>
    <w:rsid w:val="006F768B"/>
    <w:rsid w:val="007270C3"/>
    <w:rsid w:val="00734562"/>
    <w:rsid w:val="00744E1F"/>
    <w:rsid w:val="0078569D"/>
    <w:rsid w:val="007A06B6"/>
    <w:rsid w:val="007E0452"/>
    <w:rsid w:val="00803779"/>
    <w:rsid w:val="008039FB"/>
    <w:rsid w:val="00820763"/>
    <w:rsid w:val="0082149F"/>
    <w:rsid w:val="00846C82"/>
    <w:rsid w:val="00851BD1"/>
    <w:rsid w:val="008548D2"/>
    <w:rsid w:val="008935E4"/>
    <w:rsid w:val="008A7789"/>
    <w:rsid w:val="008B5376"/>
    <w:rsid w:val="008F4AB3"/>
    <w:rsid w:val="00934ABB"/>
    <w:rsid w:val="009B54F4"/>
    <w:rsid w:val="00A24958"/>
    <w:rsid w:val="00A76C2F"/>
    <w:rsid w:val="00A8368B"/>
    <w:rsid w:val="00AB1BED"/>
    <w:rsid w:val="00AE52FF"/>
    <w:rsid w:val="00C46532"/>
    <w:rsid w:val="00D0458F"/>
    <w:rsid w:val="00D235C3"/>
    <w:rsid w:val="00D52E7A"/>
    <w:rsid w:val="00D560DB"/>
    <w:rsid w:val="00D93020"/>
    <w:rsid w:val="00DF298F"/>
    <w:rsid w:val="00E3500F"/>
    <w:rsid w:val="00EA2842"/>
    <w:rsid w:val="00F715EE"/>
    <w:rsid w:val="0ED19F36"/>
    <w:rsid w:val="15AF91A1"/>
    <w:rsid w:val="2EE6247A"/>
    <w:rsid w:val="31F7F052"/>
    <w:rsid w:val="394E177E"/>
    <w:rsid w:val="39DF6D9F"/>
    <w:rsid w:val="484F2354"/>
    <w:rsid w:val="4CBA52A8"/>
    <w:rsid w:val="524B5CCB"/>
    <w:rsid w:val="5F353913"/>
    <w:rsid w:val="6331E8AB"/>
    <w:rsid w:val="6507F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4F5EA"/>
  <w15:docId w15:val="{9881C483-0A11-42DD-A457-F841F71DC0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61" w:line="250" w:lineRule="auto"/>
      <w:ind w:left="10" w:hanging="10"/>
    </w:pPr>
    <w:rPr>
      <w:rFonts w:ascii="Calibri" w:hAnsi="Calibri" w:eastAsia="Calibri" w:cs="Calibri"/>
      <w:color w:val="181717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" w:line="259" w:lineRule="auto"/>
      <w:ind w:left="10" w:hanging="10"/>
      <w:outlineLvl w:val="0"/>
    </w:pPr>
    <w:rPr>
      <w:rFonts w:ascii="Calibri" w:hAnsi="Calibri" w:eastAsia="Calibri" w:cs="Calibri"/>
      <w:b/>
      <w:color w:val="4A2673"/>
      <w:sz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Pr>
      <w:rFonts w:ascii="Calibri" w:hAnsi="Calibri" w:eastAsia="Calibri" w:cs="Calibri"/>
      <w:b/>
      <w:color w:val="4A2673"/>
      <w:sz w:val="34"/>
    </w:rPr>
  </w:style>
  <w:style w:type="paragraph" w:styleId="Revision">
    <w:name w:val="Revision"/>
    <w:hidden/>
    <w:uiPriority w:val="99"/>
    <w:semiHidden/>
    <w:rsid w:val="008935E4"/>
    <w:pPr>
      <w:spacing w:after="0" w:line="240" w:lineRule="auto"/>
    </w:pPr>
    <w:rPr>
      <w:rFonts w:ascii="Calibri" w:hAnsi="Calibri" w:eastAsia="Calibri" w:cs="Calibri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7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D7E14472CD749B0DE9DF88309623F" ma:contentTypeVersion="17" ma:contentTypeDescription="Create a new document." ma:contentTypeScope="" ma:versionID="5b1907d3c5a40e678d34ee7a32ecf4df">
  <xsd:schema xmlns:xsd="http://www.w3.org/2001/XMLSchema" xmlns:xs="http://www.w3.org/2001/XMLSchema" xmlns:p="http://schemas.microsoft.com/office/2006/metadata/properties" xmlns:ns3="0b609665-8951-4330-a5d9-952343f55f70" xmlns:ns4="6af0f370-a736-4cd7-9eb1-80761b135ac2" targetNamespace="http://schemas.microsoft.com/office/2006/metadata/properties" ma:root="true" ma:fieldsID="1e49340d9ca5a521ee9f873ec1d9a65f" ns3:_="" ns4:_="">
    <xsd:import namespace="0b609665-8951-4330-a5d9-952343f55f70"/>
    <xsd:import namespace="6af0f370-a736-4cd7-9eb1-80761b135a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09665-8951-4330-a5d9-952343f55f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0f370-a736-4cd7-9eb1-80761b135ac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609665-8951-4330-a5d9-952343f55f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A02A10-1985-43FF-8AFB-6E3CC47E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09665-8951-4330-a5d9-952343f55f70"/>
    <ds:schemaRef ds:uri="6af0f370-a736-4cd7-9eb1-80761b135a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F9D2B1-A8C5-4775-931A-6A4F1A258452}">
  <ds:schemaRefs>
    <ds:schemaRef ds:uri="http://schemas.microsoft.com/office/2006/metadata/properties"/>
    <ds:schemaRef ds:uri="http://schemas.microsoft.com/office/infopath/2007/PartnerControls"/>
    <ds:schemaRef ds:uri="0b609665-8951-4330-a5d9-952343f55f70"/>
  </ds:schemaRefs>
</ds:datastoreItem>
</file>

<file path=customXml/itemProps3.xml><?xml version="1.0" encoding="utf-8"?>
<ds:datastoreItem xmlns:ds="http://schemas.openxmlformats.org/officeDocument/2006/customXml" ds:itemID="{A2C40FD7-B5EF-434D-87FA-BAA16670BE1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lastModifiedBy>Francos, Mark</lastModifiedBy>
  <revision>45</revision>
  <dcterms:created xsi:type="dcterms:W3CDTF">2025-07-22T22:08:00.0000000Z</dcterms:created>
  <dcterms:modified xsi:type="dcterms:W3CDTF">2025-11-13T11:48:47.1392667Z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0x0101005CED7E14472CD749B0DE9DF88309623F</vt:lpwstr>
  </property>
</Properties>
</file>